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DA8" w:rsidRPr="00F66029" w:rsidRDefault="00BB2DA8" w:rsidP="00BB2DA8">
      <w:pPr>
        <w:jc w:val="center"/>
        <w:rPr>
          <w:rFonts w:hint="eastAsia"/>
          <w:b/>
          <w:bCs/>
          <w:sz w:val="32"/>
          <w:szCs w:val="32"/>
        </w:rPr>
      </w:pPr>
      <w:r w:rsidRPr="00F66029">
        <w:rPr>
          <w:b/>
          <w:bCs/>
          <w:sz w:val="32"/>
          <w:szCs w:val="32"/>
        </w:rPr>
        <w:t>Focal Points</w:t>
      </w:r>
      <w:r w:rsidRPr="00F66029">
        <w:rPr>
          <w:rFonts w:hint="eastAsia"/>
          <w:b/>
          <w:bCs/>
          <w:sz w:val="32"/>
          <w:szCs w:val="32"/>
        </w:rPr>
        <w:t xml:space="preserve"> and Tips</w:t>
      </w:r>
      <w:r w:rsidRPr="00F66029">
        <w:rPr>
          <w:b/>
          <w:bCs/>
          <w:sz w:val="32"/>
          <w:szCs w:val="32"/>
        </w:rPr>
        <w:t xml:space="preserve"> of </w:t>
      </w:r>
      <w:r w:rsidRPr="00F66029">
        <w:rPr>
          <w:rFonts w:hint="eastAsia"/>
          <w:b/>
          <w:bCs/>
          <w:sz w:val="32"/>
          <w:szCs w:val="32"/>
        </w:rPr>
        <w:t>A</w:t>
      </w:r>
      <w:r w:rsidRPr="00F66029">
        <w:rPr>
          <w:b/>
          <w:bCs/>
          <w:sz w:val="32"/>
          <w:szCs w:val="32"/>
        </w:rPr>
        <w:t>E3 Final Examination</w:t>
      </w:r>
    </w:p>
    <w:p w:rsidR="00BB2DA8" w:rsidRDefault="00BB2DA8" w:rsidP="00BB2DA8">
      <w:pPr>
        <w:jc w:val="center"/>
        <w:rPr>
          <w:rFonts w:hint="eastAsia"/>
          <w:bCs/>
          <w:sz w:val="24"/>
        </w:rPr>
      </w:pPr>
    </w:p>
    <w:p w:rsidR="00BB2DA8" w:rsidRPr="0013729B" w:rsidRDefault="00BB2DA8" w:rsidP="00BB2DA8">
      <w:pPr>
        <w:rPr>
          <w:rFonts w:hint="eastAsia"/>
          <w:b/>
          <w:sz w:val="28"/>
          <w:szCs w:val="28"/>
        </w:rPr>
      </w:pPr>
      <w:r w:rsidRPr="0013729B">
        <w:rPr>
          <w:rFonts w:hint="eastAsia"/>
          <w:b/>
          <w:sz w:val="28"/>
          <w:szCs w:val="28"/>
        </w:rPr>
        <w:t xml:space="preserve">1. </w:t>
      </w:r>
      <w:r w:rsidRPr="0013729B">
        <w:rPr>
          <w:b/>
          <w:sz w:val="28"/>
          <w:szCs w:val="28"/>
        </w:rPr>
        <w:t>G</w:t>
      </w:r>
      <w:r w:rsidRPr="0013729B">
        <w:rPr>
          <w:rFonts w:hint="eastAsia"/>
          <w:b/>
          <w:sz w:val="28"/>
          <w:szCs w:val="28"/>
        </w:rPr>
        <w:t xml:space="preserve">eneral </w:t>
      </w:r>
      <w:r w:rsidRPr="0013729B">
        <w:rPr>
          <w:b/>
          <w:sz w:val="28"/>
          <w:szCs w:val="28"/>
        </w:rPr>
        <w:t>introduction</w:t>
      </w:r>
      <w:r w:rsidRPr="0013729B">
        <w:rPr>
          <w:rFonts w:hint="eastAsia"/>
          <w:b/>
          <w:sz w:val="28"/>
          <w:szCs w:val="28"/>
        </w:rPr>
        <w:t>:</w:t>
      </w:r>
    </w:p>
    <w:p w:rsidR="00BB2DA8" w:rsidRPr="00BE70CB" w:rsidRDefault="00BB2DA8" w:rsidP="00BB2DA8">
      <w:pPr>
        <w:rPr>
          <w:rFonts w:hint="eastAsia"/>
          <w:bCs/>
          <w:sz w:val="24"/>
        </w:rPr>
      </w:pPr>
    </w:p>
    <w:p w:rsidR="00BB2DA8" w:rsidRDefault="00BB2DA8" w:rsidP="00BB2DA8">
      <w:pPr>
        <w:numPr>
          <w:ilvl w:val="1"/>
          <w:numId w:val="15"/>
        </w:numPr>
        <w:rPr>
          <w:rFonts w:hint="eastAsia"/>
          <w:b/>
          <w:sz w:val="24"/>
        </w:rPr>
      </w:pPr>
      <w:r>
        <w:rPr>
          <w:b/>
          <w:sz w:val="24"/>
        </w:rPr>
        <w:t>Resources</w:t>
      </w:r>
      <w:r>
        <w:rPr>
          <w:rFonts w:hint="eastAsia"/>
          <w:b/>
          <w:sz w:val="24"/>
        </w:rPr>
        <w:t xml:space="preserve"> for preparing final exam</w:t>
      </w:r>
    </w:p>
    <w:p w:rsidR="00BB2DA8" w:rsidRDefault="00BB2DA8" w:rsidP="00BB2DA8">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B2DA8" w:rsidRPr="0031387F" w:rsidTr="00FE4AAA">
        <w:tc>
          <w:tcPr>
            <w:tcW w:w="4264" w:type="dxa"/>
          </w:tcPr>
          <w:p w:rsidR="00BB2DA8" w:rsidRPr="0031387F" w:rsidRDefault="00BB2DA8" w:rsidP="00FE4AAA">
            <w:pPr>
              <w:rPr>
                <w:rFonts w:hint="eastAsia"/>
                <w:sz w:val="24"/>
              </w:rPr>
            </w:pPr>
            <w:r w:rsidRPr="0031387F">
              <w:rPr>
                <w:sz w:val="24"/>
              </w:rPr>
              <w:t xml:space="preserve">What resources </w:t>
            </w:r>
            <w:r w:rsidRPr="0031387F">
              <w:rPr>
                <w:rFonts w:hint="eastAsia"/>
                <w:sz w:val="24"/>
              </w:rPr>
              <w:t xml:space="preserve">are </w:t>
            </w:r>
            <w:r w:rsidRPr="0031387F">
              <w:rPr>
                <w:sz w:val="24"/>
              </w:rPr>
              <w:t>available?</w:t>
            </w:r>
          </w:p>
        </w:tc>
        <w:tc>
          <w:tcPr>
            <w:tcW w:w="4264" w:type="dxa"/>
          </w:tcPr>
          <w:p w:rsidR="00BB2DA8" w:rsidRPr="0031387F" w:rsidRDefault="00BB2DA8" w:rsidP="00FE4AAA">
            <w:pPr>
              <w:rPr>
                <w:rFonts w:hint="eastAsia"/>
                <w:sz w:val="24"/>
              </w:rPr>
            </w:pPr>
            <w:r w:rsidRPr="0031387F">
              <w:rPr>
                <w:sz w:val="24"/>
              </w:rPr>
              <w:t>Where are these resources?</w:t>
            </w:r>
          </w:p>
        </w:tc>
      </w:tr>
      <w:tr w:rsidR="00BB2DA8" w:rsidRPr="0031387F" w:rsidTr="00FE4AAA">
        <w:tc>
          <w:tcPr>
            <w:tcW w:w="4264" w:type="dxa"/>
          </w:tcPr>
          <w:p w:rsidR="00BB2DA8" w:rsidRPr="0031387F" w:rsidRDefault="00BB2DA8" w:rsidP="00FE4AAA">
            <w:pPr>
              <w:rPr>
                <w:rFonts w:hint="eastAsia"/>
                <w:sz w:val="24"/>
              </w:rPr>
            </w:pPr>
            <w:r w:rsidRPr="0031387F">
              <w:rPr>
                <w:sz w:val="24"/>
              </w:rPr>
              <w:t xml:space="preserve">Tutorial </w:t>
            </w:r>
            <w:r w:rsidRPr="0031387F">
              <w:rPr>
                <w:rFonts w:hint="eastAsia"/>
                <w:sz w:val="24"/>
              </w:rPr>
              <w:t>PPT</w:t>
            </w:r>
          </w:p>
        </w:tc>
        <w:tc>
          <w:tcPr>
            <w:tcW w:w="4264" w:type="dxa"/>
          </w:tcPr>
          <w:p w:rsidR="00BB2DA8" w:rsidRPr="0031387F" w:rsidRDefault="00BB2DA8" w:rsidP="00FE4AAA">
            <w:pPr>
              <w:rPr>
                <w:rFonts w:hint="eastAsia"/>
                <w:sz w:val="24"/>
              </w:rPr>
            </w:pPr>
            <w:r w:rsidRPr="0031387F">
              <w:rPr>
                <w:sz w:val="24"/>
              </w:rPr>
              <w:t>forum</w:t>
            </w:r>
          </w:p>
        </w:tc>
      </w:tr>
      <w:tr w:rsidR="00BB2DA8" w:rsidRPr="0031387F" w:rsidTr="00FE4AAA">
        <w:tc>
          <w:tcPr>
            <w:tcW w:w="4264" w:type="dxa"/>
          </w:tcPr>
          <w:p w:rsidR="00BB2DA8" w:rsidRPr="0031387F" w:rsidRDefault="00BB2DA8" w:rsidP="00FE4AAA">
            <w:pPr>
              <w:rPr>
                <w:rFonts w:hint="eastAsia"/>
                <w:sz w:val="24"/>
              </w:rPr>
            </w:pPr>
            <w:r w:rsidRPr="0031387F">
              <w:rPr>
                <w:sz w:val="24"/>
              </w:rPr>
              <w:t>M</w:t>
            </w:r>
            <w:r w:rsidRPr="0031387F">
              <w:rPr>
                <w:rFonts w:hint="eastAsia"/>
                <w:sz w:val="24"/>
              </w:rPr>
              <w:t xml:space="preserve">ock </w:t>
            </w:r>
            <w:proofErr w:type="spellStart"/>
            <w:r w:rsidRPr="0031387F">
              <w:rPr>
                <w:rFonts w:hint="eastAsia"/>
                <w:sz w:val="24"/>
              </w:rPr>
              <w:t>testpaper</w:t>
            </w:r>
            <w:proofErr w:type="spellEnd"/>
          </w:p>
        </w:tc>
        <w:tc>
          <w:tcPr>
            <w:tcW w:w="4264" w:type="dxa"/>
          </w:tcPr>
          <w:p w:rsidR="00BB2DA8" w:rsidRPr="0031387F" w:rsidRDefault="00BB2DA8" w:rsidP="00FE4AAA">
            <w:pPr>
              <w:rPr>
                <w:rFonts w:hint="eastAsia"/>
                <w:sz w:val="24"/>
              </w:rPr>
            </w:pPr>
            <w:r w:rsidRPr="0031387F">
              <w:rPr>
                <w:sz w:val="24"/>
              </w:rPr>
              <w:t>R</w:t>
            </w:r>
            <w:r w:rsidRPr="0031387F">
              <w:rPr>
                <w:rFonts w:hint="eastAsia"/>
                <w:sz w:val="24"/>
              </w:rPr>
              <w:t>eview unit</w:t>
            </w:r>
          </w:p>
        </w:tc>
      </w:tr>
      <w:tr w:rsidR="00BB2DA8" w:rsidRPr="0031387F" w:rsidTr="00FE4AAA">
        <w:tc>
          <w:tcPr>
            <w:tcW w:w="4264" w:type="dxa"/>
          </w:tcPr>
          <w:p w:rsidR="00BB2DA8" w:rsidRPr="0031387F" w:rsidRDefault="00BB2DA8" w:rsidP="00FE4AAA">
            <w:pPr>
              <w:rPr>
                <w:sz w:val="24"/>
              </w:rPr>
            </w:pPr>
            <w:r w:rsidRPr="0031387F">
              <w:rPr>
                <w:sz w:val="24"/>
              </w:rPr>
              <w:t>E</w:t>
            </w:r>
            <w:r w:rsidRPr="0031387F">
              <w:rPr>
                <w:rFonts w:hint="eastAsia"/>
                <w:sz w:val="24"/>
              </w:rPr>
              <w:t>xam</w:t>
            </w:r>
            <w:r w:rsidRPr="0031387F">
              <w:rPr>
                <w:sz w:val="24"/>
              </w:rPr>
              <w:t xml:space="preserve"> Focal Points</w:t>
            </w:r>
            <w:r w:rsidRPr="0031387F">
              <w:rPr>
                <w:rFonts w:hint="eastAsia"/>
                <w:sz w:val="24"/>
              </w:rPr>
              <w:t xml:space="preserve"> and Tips</w:t>
            </w:r>
          </w:p>
        </w:tc>
        <w:tc>
          <w:tcPr>
            <w:tcW w:w="4264" w:type="dxa"/>
          </w:tcPr>
          <w:p w:rsidR="00BB2DA8" w:rsidRPr="0031387F" w:rsidRDefault="00BB2DA8" w:rsidP="00FE4AAA">
            <w:pPr>
              <w:rPr>
                <w:sz w:val="24"/>
              </w:rPr>
            </w:pPr>
            <w:r w:rsidRPr="0031387F">
              <w:rPr>
                <w:sz w:val="24"/>
              </w:rPr>
              <w:t>forum</w:t>
            </w:r>
          </w:p>
        </w:tc>
      </w:tr>
      <w:tr w:rsidR="00BB2DA8" w:rsidRPr="0031387F" w:rsidTr="00FE4AAA">
        <w:tc>
          <w:tcPr>
            <w:tcW w:w="4264" w:type="dxa"/>
          </w:tcPr>
          <w:p w:rsidR="00BB2DA8" w:rsidRPr="0031387F" w:rsidRDefault="00BB2DA8" w:rsidP="00FE4AAA">
            <w:pPr>
              <w:rPr>
                <w:rFonts w:hint="eastAsia"/>
                <w:sz w:val="24"/>
              </w:rPr>
            </w:pPr>
            <w:r w:rsidRPr="0031387F">
              <w:rPr>
                <w:sz w:val="24"/>
              </w:rPr>
              <w:t>E</w:t>
            </w:r>
            <w:r w:rsidRPr="0031387F">
              <w:rPr>
                <w:rFonts w:hint="eastAsia"/>
                <w:sz w:val="24"/>
              </w:rPr>
              <w:t>xam orientation program</w:t>
            </w:r>
          </w:p>
        </w:tc>
        <w:tc>
          <w:tcPr>
            <w:tcW w:w="4264" w:type="dxa"/>
          </w:tcPr>
          <w:p w:rsidR="00BB2DA8" w:rsidRPr="0031387F" w:rsidRDefault="00BB2DA8" w:rsidP="00FE4AAA">
            <w:pPr>
              <w:rPr>
                <w:rFonts w:hint="eastAsia"/>
                <w:sz w:val="24"/>
              </w:rPr>
            </w:pPr>
            <w:r w:rsidRPr="0031387F">
              <w:rPr>
                <w:sz w:val="24"/>
              </w:rPr>
              <w:t>F</w:t>
            </w:r>
            <w:r w:rsidRPr="0031387F">
              <w:rPr>
                <w:rFonts w:hint="eastAsia"/>
                <w:sz w:val="24"/>
              </w:rPr>
              <w:t>orum &amp;VOB (coming in December, 20th)</w:t>
            </w:r>
          </w:p>
        </w:tc>
      </w:tr>
    </w:tbl>
    <w:p w:rsidR="00BB2DA8" w:rsidRDefault="00BB2DA8" w:rsidP="00BB2DA8">
      <w:pPr>
        <w:rPr>
          <w:rFonts w:hint="eastAsia"/>
          <w:sz w:val="24"/>
        </w:rPr>
      </w:pPr>
    </w:p>
    <w:p w:rsidR="00BB2DA8" w:rsidRDefault="00BB2DA8" w:rsidP="00BB2DA8">
      <w:pPr>
        <w:numPr>
          <w:ilvl w:val="1"/>
          <w:numId w:val="15"/>
        </w:numPr>
        <w:tabs>
          <w:tab w:val="clear" w:pos="360"/>
          <w:tab w:val="num" w:pos="400"/>
        </w:tabs>
        <w:rPr>
          <w:b/>
          <w:sz w:val="24"/>
        </w:rPr>
      </w:pPr>
      <w:r>
        <w:rPr>
          <w:b/>
          <w:sz w:val="24"/>
        </w:rPr>
        <w:t>Final examination guideline</w:t>
      </w:r>
    </w:p>
    <w:p w:rsidR="00BB2DA8" w:rsidRDefault="00BB2DA8" w:rsidP="00BB2DA8">
      <w:pPr>
        <w:rPr>
          <w:sz w:val="24"/>
        </w:rPr>
      </w:pPr>
    </w:p>
    <w:p w:rsidR="00BB2DA8" w:rsidRPr="004D2685" w:rsidRDefault="00BB2DA8" w:rsidP="00BB2DA8">
      <w:pPr>
        <w:numPr>
          <w:ilvl w:val="2"/>
          <w:numId w:val="16"/>
        </w:numPr>
        <w:tabs>
          <w:tab w:val="left" w:pos="300"/>
        </w:tabs>
        <w:ind w:hanging="2160"/>
        <w:rPr>
          <w:rFonts w:hint="eastAsia"/>
          <w:b/>
          <w:bCs/>
          <w:sz w:val="24"/>
        </w:rPr>
      </w:pPr>
      <w:r w:rsidRPr="004D2685">
        <w:rPr>
          <w:b/>
          <w:bCs/>
          <w:sz w:val="24"/>
        </w:rPr>
        <w:t>Calculation of final score:</w:t>
      </w:r>
    </w:p>
    <w:p w:rsidR="00BB2DA8" w:rsidRDefault="00BB2DA8" w:rsidP="00BB2DA8">
      <w:pPr>
        <w:ind w:leftChars="171" w:left="359"/>
        <w:rPr>
          <w:sz w:val="24"/>
        </w:rPr>
      </w:pPr>
      <w:r>
        <w:rPr>
          <w:sz w:val="24"/>
        </w:rPr>
        <w:t xml:space="preserve">scores of two assignments </w:t>
      </w:r>
      <w:r>
        <w:rPr>
          <w:rFonts w:ascii="宋体" w:hAnsi="宋体"/>
          <w:sz w:val="13"/>
          <w:szCs w:val="13"/>
        </w:rPr>
        <w:t>╳</w:t>
      </w:r>
      <w:r>
        <w:rPr>
          <w:sz w:val="24"/>
        </w:rPr>
        <w:t xml:space="preserve"> </w:t>
      </w:r>
      <w:r>
        <w:rPr>
          <w:rFonts w:hint="eastAsia"/>
          <w:sz w:val="24"/>
        </w:rPr>
        <w:t>20</w:t>
      </w:r>
      <w:r>
        <w:rPr>
          <w:sz w:val="24"/>
        </w:rPr>
        <w:t xml:space="preserve">% + scores of </w:t>
      </w:r>
      <w:r>
        <w:rPr>
          <w:rFonts w:hint="eastAsia"/>
          <w:sz w:val="24"/>
        </w:rPr>
        <w:t xml:space="preserve">8 units </w:t>
      </w:r>
      <w:r>
        <w:rPr>
          <w:sz w:val="24"/>
        </w:rPr>
        <w:t xml:space="preserve">self-assessment </w:t>
      </w:r>
      <w:r>
        <w:rPr>
          <w:rFonts w:ascii="宋体" w:hAnsi="宋体"/>
          <w:sz w:val="13"/>
          <w:szCs w:val="13"/>
        </w:rPr>
        <w:t>╳</w:t>
      </w:r>
      <w:r>
        <w:rPr>
          <w:sz w:val="24"/>
        </w:rPr>
        <w:t xml:space="preserve"> </w:t>
      </w:r>
      <w:r>
        <w:rPr>
          <w:rFonts w:hint="eastAsia"/>
          <w:sz w:val="24"/>
        </w:rPr>
        <w:t>10</w:t>
      </w:r>
      <w:r>
        <w:rPr>
          <w:sz w:val="24"/>
        </w:rPr>
        <w:t xml:space="preserve">% + Final exam </w:t>
      </w:r>
      <w:r>
        <w:rPr>
          <w:rFonts w:ascii="宋体" w:hAnsi="宋体"/>
          <w:sz w:val="13"/>
          <w:szCs w:val="13"/>
        </w:rPr>
        <w:t>╳</w:t>
      </w:r>
      <w:r>
        <w:rPr>
          <w:sz w:val="24"/>
        </w:rPr>
        <w:t xml:space="preserve"> </w:t>
      </w:r>
      <w:r>
        <w:rPr>
          <w:rFonts w:hint="eastAsia"/>
          <w:sz w:val="24"/>
        </w:rPr>
        <w:t>7</w:t>
      </w:r>
      <w:r>
        <w:rPr>
          <w:sz w:val="24"/>
        </w:rPr>
        <w:t>0%</w:t>
      </w:r>
    </w:p>
    <w:p w:rsidR="00BB2DA8" w:rsidRPr="007821A9" w:rsidRDefault="00BB2DA8" w:rsidP="00BB2DA8">
      <w:pPr>
        <w:rPr>
          <w:rFonts w:hint="eastAsia"/>
          <w:sz w:val="24"/>
        </w:rPr>
      </w:pPr>
    </w:p>
    <w:p w:rsidR="00BB2DA8" w:rsidRDefault="00BB2DA8" w:rsidP="00BB2DA8">
      <w:pPr>
        <w:numPr>
          <w:ilvl w:val="2"/>
          <w:numId w:val="16"/>
        </w:numPr>
        <w:tabs>
          <w:tab w:val="left" w:pos="300"/>
        </w:tabs>
        <w:ind w:hanging="2160"/>
        <w:rPr>
          <w:rFonts w:hint="eastAsia"/>
          <w:sz w:val="24"/>
        </w:rPr>
      </w:pPr>
      <w:r>
        <w:rPr>
          <w:rFonts w:hint="eastAsia"/>
          <w:b/>
          <w:bCs/>
          <w:sz w:val="24"/>
        </w:rPr>
        <w:t>Test range</w:t>
      </w:r>
      <w:r w:rsidRPr="004D2685">
        <w:rPr>
          <w:b/>
          <w:bCs/>
          <w:sz w:val="24"/>
        </w:rPr>
        <w:t>:</w:t>
      </w:r>
      <w:r>
        <w:rPr>
          <w:sz w:val="24"/>
        </w:rPr>
        <w:t xml:space="preserve"> Unit 1 – 8</w:t>
      </w:r>
    </w:p>
    <w:p w:rsidR="00BB2DA8" w:rsidRPr="004D2685" w:rsidRDefault="00BB2DA8" w:rsidP="00BB2DA8">
      <w:pPr>
        <w:numPr>
          <w:ilvl w:val="2"/>
          <w:numId w:val="16"/>
        </w:numPr>
        <w:tabs>
          <w:tab w:val="left" w:pos="300"/>
        </w:tabs>
        <w:ind w:hanging="2160"/>
        <w:rPr>
          <w:b/>
          <w:bCs/>
          <w:sz w:val="24"/>
        </w:rPr>
      </w:pPr>
      <w:r>
        <w:rPr>
          <w:rFonts w:hint="eastAsia"/>
          <w:b/>
          <w:bCs/>
          <w:sz w:val="24"/>
        </w:rPr>
        <w:t>Test structure</w:t>
      </w:r>
      <w:r w:rsidRPr="004D2685">
        <w:rPr>
          <w:b/>
          <w:bCs/>
          <w:sz w:val="24"/>
        </w:rPr>
        <w:t>:</w:t>
      </w:r>
    </w:p>
    <w:p w:rsidR="00BB2DA8" w:rsidRDefault="00BB2DA8" w:rsidP="00BB2DA8">
      <w:pPr>
        <w:rPr>
          <w:rFonts w:hint="eastAsia"/>
          <w:b/>
          <w:sz w:val="24"/>
        </w:rPr>
      </w:pPr>
    </w:p>
    <w:p w:rsidR="00BB2DA8" w:rsidRDefault="00BB2DA8" w:rsidP="00BB2DA8">
      <w:pPr>
        <w:rPr>
          <w:rFonts w:hint="eastAsia"/>
          <w:b/>
          <w:sz w:val="24"/>
        </w:rPr>
      </w:pPr>
      <w:bookmarkStart w:id="0" w:name="OLE_LINK1"/>
      <w:r>
        <w:rPr>
          <w:rFonts w:hint="eastAsia"/>
          <w:b/>
          <w:sz w:val="24"/>
        </w:rPr>
        <w:t>CE3:</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7"/>
        <w:gridCol w:w="2053"/>
        <w:gridCol w:w="3089"/>
      </w:tblGrid>
      <w:tr w:rsidR="00BB2DA8" w:rsidTr="00FE4AAA">
        <w:trPr>
          <w:trHeight w:val="330"/>
        </w:trPr>
        <w:tc>
          <w:tcPr>
            <w:tcW w:w="1957" w:type="pct"/>
            <w:vAlign w:val="center"/>
          </w:tcPr>
          <w:p w:rsidR="00BB2DA8" w:rsidRDefault="00BB2DA8" w:rsidP="00FE4AAA">
            <w:pPr>
              <w:jc w:val="center"/>
              <w:rPr>
                <w:sz w:val="24"/>
              </w:rPr>
            </w:pPr>
            <w:r>
              <w:rPr>
                <w:b/>
                <w:bCs/>
                <w:sz w:val="24"/>
              </w:rPr>
              <w:t>Section</w:t>
            </w:r>
          </w:p>
        </w:tc>
        <w:tc>
          <w:tcPr>
            <w:tcW w:w="1215" w:type="pct"/>
            <w:tcBorders>
              <w:bottom w:val="single" w:sz="4" w:space="0" w:color="auto"/>
            </w:tcBorders>
            <w:vAlign w:val="center"/>
          </w:tcPr>
          <w:p w:rsidR="00BB2DA8" w:rsidRDefault="00BB2DA8" w:rsidP="00FE4AAA">
            <w:pPr>
              <w:jc w:val="center"/>
              <w:rPr>
                <w:sz w:val="24"/>
              </w:rPr>
            </w:pPr>
            <w:r>
              <w:rPr>
                <w:b/>
                <w:bCs/>
                <w:sz w:val="24"/>
              </w:rPr>
              <w:t>Part</w:t>
            </w:r>
          </w:p>
        </w:tc>
        <w:tc>
          <w:tcPr>
            <w:tcW w:w="1828" w:type="pct"/>
            <w:vAlign w:val="center"/>
          </w:tcPr>
          <w:p w:rsidR="00BB2DA8" w:rsidRDefault="00BB2DA8" w:rsidP="00FE4AAA">
            <w:pPr>
              <w:jc w:val="center"/>
              <w:rPr>
                <w:sz w:val="24"/>
              </w:rPr>
            </w:pPr>
            <w:r>
              <w:rPr>
                <w:rFonts w:hint="eastAsia"/>
                <w:b/>
                <w:bCs/>
                <w:sz w:val="24"/>
              </w:rPr>
              <w:t>Weight</w:t>
            </w:r>
            <w:r>
              <w:rPr>
                <w:b/>
                <w:bCs/>
                <w:sz w:val="24"/>
              </w:rPr>
              <w:t>s</w:t>
            </w:r>
          </w:p>
        </w:tc>
      </w:tr>
      <w:tr w:rsidR="00BB2DA8" w:rsidTr="00FE4AAA">
        <w:trPr>
          <w:cantSplit/>
          <w:trHeight w:val="330"/>
        </w:trPr>
        <w:tc>
          <w:tcPr>
            <w:tcW w:w="1957" w:type="pct"/>
            <w:vAlign w:val="center"/>
          </w:tcPr>
          <w:p w:rsidR="00BB2DA8" w:rsidRDefault="00BB2DA8" w:rsidP="00FE4AAA">
            <w:pPr>
              <w:rPr>
                <w:rFonts w:hint="eastAsia"/>
                <w:sz w:val="24"/>
              </w:rPr>
            </w:pPr>
            <w:r>
              <w:rPr>
                <w:bCs/>
                <w:iCs/>
                <w:sz w:val="24"/>
              </w:rPr>
              <w:t xml:space="preserve">I. </w:t>
            </w:r>
            <w:r>
              <w:rPr>
                <w:rFonts w:hint="eastAsia"/>
                <w:bCs/>
                <w:iCs/>
                <w:sz w:val="24"/>
              </w:rPr>
              <w:t>Spelling</w:t>
            </w:r>
          </w:p>
        </w:tc>
        <w:tc>
          <w:tcPr>
            <w:tcW w:w="1215" w:type="pct"/>
            <w:tcBorders>
              <w:tr2bl w:val="nil"/>
            </w:tcBorders>
            <w:vAlign w:val="center"/>
          </w:tcPr>
          <w:p w:rsidR="00BB2DA8" w:rsidRDefault="00BB2DA8" w:rsidP="00FE4AAA">
            <w:pPr>
              <w:rPr>
                <w:sz w:val="24"/>
              </w:rPr>
            </w:pPr>
          </w:p>
        </w:tc>
        <w:tc>
          <w:tcPr>
            <w:tcW w:w="1828" w:type="pct"/>
            <w:vAlign w:val="center"/>
          </w:tcPr>
          <w:p w:rsidR="00BB2DA8" w:rsidRDefault="00BB2DA8" w:rsidP="00FE4AAA">
            <w:pPr>
              <w:jc w:val="center"/>
              <w:rPr>
                <w:rFonts w:hint="eastAsia"/>
                <w:sz w:val="24"/>
              </w:rPr>
            </w:pPr>
            <w:r>
              <w:rPr>
                <w:rFonts w:hint="eastAsia"/>
                <w:bCs/>
                <w:sz w:val="24"/>
              </w:rPr>
              <w:t>10</w:t>
            </w:r>
          </w:p>
        </w:tc>
      </w:tr>
      <w:tr w:rsidR="00BB2DA8" w:rsidTr="00FE4AAA">
        <w:trPr>
          <w:cantSplit/>
          <w:trHeight w:val="330"/>
        </w:trPr>
        <w:tc>
          <w:tcPr>
            <w:tcW w:w="1957" w:type="pct"/>
            <w:vAlign w:val="center"/>
          </w:tcPr>
          <w:p w:rsidR="00BB2DA8" w:rsidRDefault="00BB2DA8" w:rsidP="00FE4AAA">
            <w:pPr>
              <w:rPr>
                <w:sz w:val="24"/>
              </w:rPr>
            </w:pPr>
            <w:r>
              <w:rPr>
                <w:bCs/>
                <w:iCs/>
                <w:sz w:val="24"/>
              </w:rPr>
              <w:t>II. Vocabulary and grammar</w:t>
            </w:r>
          </w:p>
        </w:tc>
        <w:tc>
          <w:tcPr>
            <w:tcW w:w="1215" w:type="pct"/>
            <w:vAlign w:val="center"/>
          </w:tcPr>
          <w:p w:rsidR="00BB2DA8" w:rsidRDefault="00BB2DA8" w:rsidP="00FE4AAA">
            <w:pPr>
              <w:rPr>
                <w:sz w:val="24"/>
              </w:rPr>
            </w:pPr>
          </w:p>
        </w:tc>
        <w:tc>
          <w:tcPr>
            <w:tcW w:w="1828" w:type="pct"/>
            <w:vAlign w:val="center"/>
          </w:tcPr>
          <w:p w:rsidR="00BB2DA8" w:rsidRDefault="00BB2DA8" w:rsidP="00FE4AAA">
            <w:pPr>
              <w:jc w:val="center"/>
              <w:rPr>
                <w:sz w:val="24"/>
              </w:rPr>
            </w:pPr>
            <w:r>
              <w:rPr>
                <w:rFonts w:hint="eastAsia"/>
                <w:bCs/>
                <w:sz w:val="24"/>
              </w:rPr>
              <w:t>4</w:t>
            </w:r>
            <w:r>
              <w:rPr>
                <w:bCs/>
                <w:sz w:val="24"/>
              </w:rPr>
              <w:t>0</w:t>
            </w:r>
          </w:p>
        </w:tc>
      </w:tr>
      <w:tr w:rsidR="00BB2DA8" w:rsidTr="00FE4AAA">
        <w:trPr>
          <w:cantSplit/>
          <w:trHeight w:val="330"/>
        </w:trPr>
        <w:tc>
          <w:tcPr>
            <w:tcW w:w="1957" w:type="pct"/>
            <w:vMerge w:val="restart"/>
            <w:vAlign w:val="center"/>
          </w:tcPr>
          <w:p w:rsidR="00BB2DA8" w:rsidRDefault="00BB2DA8" w:rsidP="00FE4AAA">
            <w:pPr>
              <w:rPr>
                <w:rFonts w:hint="eastAsia"/>
                <w:sz w:val="24"/>
              </w:rPr>
            </w:pPr>
            <w:r>
              <w:rPr>
                <w:bCs/>
                <w:iCs/>
                <w:sz w:val="24"/>
              </w:rPr>
              <w:t xml:space="preserve">III. </w:t>
            </w:r>
            <w:r>
              <w:rPr>
                <w:rFonts w:hint="eastAsia"/>
                <w:bCs/>
                <w:iCs/>
                <w:sz w:val="24"/>
              </w:rPr>
              <w:t>Text comprehension</w:t>
            </w:r>
          </w:p>
        </w:tc>
        <w:tc>
          <w:tcPr>
            <w:tcW w:w="1215" w:type="pct"/>
            <w:vAlign w:val="center"/>
          </w:tcPr>
          <w:p w:rsidR="00BB2DA8" w:rsidRDefault="00BB2DA8" w:rsidP="00FE4AAA">
            <w:pPr>
              <w:rPr>
                <w:sz w:val="24"/>
              </w:rPr>
            </w:pPr>
            <w:r>
              <w:rPr>
                <w:bCs/>
                <w:sz w:val="24"/>
              </w:rPr>
              <w:t>Paraphrase</w:t>
            </w:r>
          </w:p>
        </w:tc>
        <w:tc>
          <w:tcPr>
            <w:tcW w:w="1828" w:type="pct"/>
            <w:vAlign w:val="center"/>
          </w:tcPr>
          <w:p w:rsidR="00BB2DA8" w:rsidRDefault="00BB2DA8" w:rsidP="00FE4AAA">
            <w:pPr>
              <w:jc w:val="center"/>
              <w:rPr>
                <w:sz w:val="24"/>
              </w:rPr>
            </w:pPr>
            <w:r>
              <w:rPr>
                <w:rFonts w:hint="eastAsia"/>
                <w:bCs/>
                <w:sz w:val="24"/>
              </w:rPr>
              <w:t>2</w:t>
            </w:r>
            <w:r>
              <w:rPr>
                <w:bCs/>
                <w:sz w:val="24"/>
              </w:rPr>
              <w:t>0</w:t>
            </w:r>
          </w:p>
        </w:tc>
      </w:tr>
      <w:tr w:rsidR="00BB2DA8" w:rsidTr="00FE4AAA">
        <w:trPr>
          <w:cantSplit/>
          <w:trHeight w:val="330"/>
        </w:trPr>
        <w:tc>
          <w:tcPr>
            <w:tcW w:w="1957" w:type="pct"/>
            <w:vMerge/>
            <w:vAlign w:val="center"/>
          </w:tcPr>
          <w:p w:rsidR="00BB2DA8" w:rsidRDefault="00BB2DA8" w:rsidP="00FE4AAA">
            <w:pPr>
              <w:rPr>
                <w:sz w:val="24"/>
              </w:rPr>
            </w:pPr>
          </w:p>
        </w:tc>
        <w:tc>
          <w:tcPr>
            <w:tcW w:w="1215" w:type="pct"/>
            <w:tcBorders>
              <w:bottom w:val="single" w:sz="4" w:space="0" w:color="auto"/>
            </w:tcBorders>
            <w:vAlign w:val="center"/>
          </w:tcPr>
          <w:p w:rsidR="00BB2DA8" w:rsidRPr="0095004C" w:rsidRDefault="00BB2DA8" w:rsidP="00FE4AAA">
            <w:pPr>
              <w:rPr>
                <w:bCs/>
                <w:sz w:val="24"/>
              </w:rPr>
            </w:pPr>
            <w:r w:rsidRPr="0095004C">
              <w:rPr>
                <w:bCs/>
                <w:sz w:val="24"/>
              </w:rPr>
              <w:t>Write a summary</w:t>
            </w:r>
          </w:p>
        </w:tc>
        <w:tc>
          <w:tcPr>
            <w:tcW w:w="1828" w:type="pct"/>
            <w:vAlign w:val="center"/>
          </w:tcPr>
          <w:p w:rsidR="00BB2DA8" w:rsidRDefault="00BB2DA8" w:rsidP="00FE4AAA">
            <w:pPr>
              <w:jc w:val="center"/>
              <w:rPr>
                <w:sz w:val="24"/>
              </w:rPr>
            </w:pPr>
            <w:r>
              <w:rPr>
                <w:rFonts w:hint="eastAsia"/>
                <w:bCs/>
                <w:sz w:val="24"/>
              </w:rPr>
              <w:t>1</w:t>
            </w:r>
            <w:r>
              <w:rPr>
                <w:bCs/>
                <w:sz w:val="24"/>
              </w:rPr>
              <w:t>0</w:t>
            </w:r>
          </w:p>
        </w:tc>
      </w:tr>
      <w:tr w:rsidR="00BB2DA8" w:rsidTr="00FE4AAA">
        <w:trPr>
          <w:cantSplit/>
          <w:trHeight w:val="330"/>
        </w:trPr>
        <w:tc>
          <w:tcPr>
            <w:tcW w:w="1957" w:type="pct"/>
            <w:vAlign w:val="center"/>
          </w:tcPr>
          <w:p w:rsidR="00BB2DA8" w:rsidRPr="00C26CCD" w:rsidRDefault="00BB2DA8" w:rsidP="00FE4AAA">
            <w:pPr>
              <w:rPr>
                <w:rFonts w:hint="eastAsia"/>
                <w:bCs/>
                <w:iCs/>
                <w:sz w:val="24"/>
              </w:rPr>
            </w:pPr>
            <w:r>
              <w:rPr>
                <w:bCs/>
                <w:iCs/>
                <w:sz w:val="24"/>
              </w:rPr>
              <w:t xml:space="preserve">IV. </w:t>
            </w:r>
            <w:r w:rsidRPr="00C26CCD">
              <w:rPr>
                <w:bCs/>
                <w:iCs/>
                <w:sz w:val="24"/>
              </w:rPr>
              <w:t>Translation</w:t>
            </w:r>
            <w:r>
              <w:rPr>
                <w:rFonts w:hint="eastAsia"/>
                <w:bCs/>
                <w:iCs/>
                <w:sz w:val="24"/>
              </w:rPr>
              <w:t xml:space="preserve"> (C-E)</w:t>
            </w:r>
          </w:p>
        </w:tc>
        <w:tc>
          <w:tcPr>
            <w:tcW w:w="1215" w:type="pct"/>
            <w:tcBorders>
              <w:tr2bl w:val="nil"/>
            </w:tcBorders>
            <w:vAlign w:val="center"/>
          </w:tcPr>
          <w:p w:rsidR="00BB2DA8" w:rsidRDefault="00BB2DA8" w:rsidP="00FE4AAA">
            <w:pPr>
              <w:rPr>
                <w:sz w:val="24"/>
              </w:rPr>
            </w:pPr>
          </w:p>
        </w:tc>
        <w:tc>
          <w:tcPr>
            <w:tcW w:w="1828" w:type="pct"/>
            <w:vAlign w:val="center"/>
          </w:tcPr>
          <w:p w:rsidR="00BB2DA8" w:rsidRDefault="00BB2DA8" w:rsidP="00FE4AAA">
            <w:pPr>
              <w:jc w:val="center"/>
              <w:rPr>
                <w:rFonts w:hint="eastAsia"/>
                <w:sz w:val="24"/>
              </w:rPr>
            </w:pPr>
            <w:r>
              <w:rPr>
                <w:rFonts w:hint="eastAsia"/>
                <w:bCs/>
                <w:sz w:val="24"/>
              </w:rPr>
              <w:t>20</w:t>
            </w:r>
          </w:p>
        </w:tc>
      </w:tr>
      <w:bookmarkEnd w:id="0"/>
    </w:tbl>
    <w:p w:rsidR="00BB2DA8" w:rsidRDefault="00BB2DA8" w:rsidP="00BB2DA8">
      <w:pPr>
        <w:rPr>
          <w:rFonts w:hint="eastAsia"/>
          <w:sz w:val="24"/>
        </w:rPr>
      </w:pPr>
    </w:p>
    <w:p w:rsidR="00BB2DA8" w:rsidRDefault="00BB2DA8" w:rsidP="00BB2DA8">
      <w:pPr>
        <w:rPr>
          <w:rFonts w:hint="eastAsia"/>
          <w:b/>
          <w:sz w:val="28"/>
          <w:szCs w:val="28"/>
        </w:rPr>
      </w:pPr>
      <w:r w:rsidRPr="00F71875">
        <w:rPr>
          <w:b/>
          <w:sz w:val="28"/>
          <w:szCs w:val="28"/>
        </w:rPr>
        <w:t>F</w:t>
      </w:r>
      <w:r w:rsidRPr="00F71875">
        <w:rPr>
          <w:rFonts w:hint="eastAsia"/>
          <w:b/>
          <w:sz w:val="28"/>
          <w:szCs w:val="28"/>
        </w:rPr>
        <w:t xml:space="preserve">ocal points: </w:t>
      </w:r>
    </w:p>
    <w:p w:rsidR="00BB2DA8" w:rsidRPr="003620CB" w:rsidRDefault="00BB2DA8" w:rsidP="00BB2DA8">
      <w:pPr>
        <w:rPr>
          <w:rFonts w:hint="eastAsia"/>
          <w:b/>
          <w:szCs w:val="21"/>
        </w:rPr>
      </w:pPr>
      <w:r w:rsidRPr="00DE077C">
        <w:rPr>
          <w:b/>
          <w:szCs w:val="21"/>
          <w:highlight w:val="yellow"/>
        </w:rPr>
        <w:t>T</w:t>
      </w:r>
      <w:r w:rsidRPr="00DE077C">
        <w:rPr>
          <w:rFonts w:hint="eastAsia"/>
          <w:b/>
          <w:szCs w:val="21"/>
          <w:highlight w:val="yellow"/>
        </w:rPr>
        <w:t>ip: CE3*ER3</w:t>
      </w:r>
      <w:r w:rsidRPr="00DE077C">
        <w:rPr>
          <w:rFonts w:hint="eastAsia"/>
          <w:b/>
          <w:szCs w:val="21"/>
          <w:highlight w:val="yellow"/>
        </w:rPr>
        <w:t>的课程重点如下列表所示。请同学们按照题型掌握。</w:t>
      </w:r>
    </w:p>
    <w:p w:rsidR="00BB2DA8" w:rsidRDefault="00BB2DA8" w:rsidP="00BB2DA8">
      <w:pPr>
        <w:rPr>
          <w:rFonts w:hint="eastAsia"/>
          <w:b/>
          <w:sz w:val="24"/>
        </w:rPr>
      </w:pPr>
      <w:r>
        <w:rPr>
          <w:rFonts w:hint="eastAsia"/>
          <w:b/>
          <w:sz w:val="24"/>
        </w:rPr>
        <w:t xml:space="preserve">CE3  Focal points </w:t>
      </w:r>
    </w:p>
    <w:p w:rsidR="00BB2DA8" w:rsidRDefault="00BB2DA8" w:rsidP="00BB2DA8">
      <w:pPr>
        <w:rPr>
          <w:color w:val="FF0000"/>
          <w:sz w:val="24"/>
        </w:rPr>
      </w:pPr>
      <w:r>
        <w:rPr>
          <w:rFonts w:hint="eastAsia"/>
          <w:b/>
          <w:bCs/>
          <w:sz w:val="24"/>
        </w:rPr>
        <w:t>Part 1 Spelling:</w:t>
      </w:r>
      <w:r w:rsidRPr="00406CA5">
        <w:rPr>
          <w:b/>
          <w:bCs/>
          <w:sz w:val="24"/>
        </w:rPr>
        <w:t xml:space="preserve"> </w:t>
      </w:r>
      <w:r w:rsidRPr="00406CA5">
        <w:rPr>
          <w:rFonts w:hint="eastAsia"/>
          <w:b/>
          <w:bCs/>
          <w:sz w:val="24"/>
        </w:rPr>
        <w:t xml:space="preserve">you need to </w:t>
      </w:r>
      <w:r w:rsidRPr="00406CA5">
        <w:rPr>
          <w:b/>
          <w:bCs/>
          <w:sz w:val="24"/>
        </w:rPr>
        <w:t>grasp the spelling and meaning of the following words.</w:t>
      </w:r>
      <w:r w:rsidRPr="00563489">
        <w:rPr>
          <w:b/>
          <w:bCs/>
          <w:sz w:val="24"/>
        </w:rPr>
        <w:t xml:space="preserve"> </w:t>
      </w:r>
      <w:r>
        <w:rPr>
          <w:b/>
          <w:bCs/>
          <w:sz w:val="24"/>
        </w:rPr>
        <w:t>T</w:t>
      </w:r>
      <w:r>
        <w:rPr>
          <w:rFonts w:hint="eastAsia"/>
          <w:b/>
          <w:bCs/>
          <w:sz w:val="24"/>
        </w:rPr>
        <w:t>he detailed information is included in the textbook.</w:t>
      </w:r>
    </w:p>
    <w:p w:rsidR="00BB2DA8" w:rsidRDefault="00BB2DA8" w:rsidP="00BB2DA8">
      <w:pPr>
        <w:rPr>
          <w:rFonts w:hint="eastAsia"/>
          <w:color w:val="FF0000"/>
          <w:sz w:val="24"/>
        </w:rPr>
      </w:pPr>
    </w:p>
    <w:tbl>
      <w:tblPr>
        <w:tblW w:w="4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9"/>
        <w:gridCol w:w="6068"/>
      </w:tblGrid>
      <w:tr w:rsidR="00BB2DA8" w:rsidRPr="0031387F" w:rsidTr="00FE4AAA">
        <w:tc>
          <w:tcPr>
            <w:tcW w:w="819" w:type="pct"/>
          </w:tcPr>
          <w:p w:rsidR="00BB2DA8" w:rsidRPr="0031387F" w:rsidRDefault="00BB2DA8" w:rsidP="00FE4AAA">
            <w:pPr>
              <w:jc w:val="center"/>
              <w:rPr>
                <w:rFonts w:hint="eastAsia"/>
                <w:b/>
                <w:bCs/>
                <w:sz w:val="24"/>
              </w:rPr>
            </w:pPr>
            <w:r w:rsidRPr="0031387F">
              <w:rPr>
                <w:b/>
                <w:bCs/>
                <w:sz w:val="24"/>
              </w:rPr>
              <w:t>U</w:t>
            </w:r>
            <w:r w:rsidRPr="0031387F">
              <w:rPr>
                <w:rFonts w:hint="eastAsia"/>
                <w:b/>
                <w:bCs/>
                <w:sz w:val="24"/>
              </w:rPr>
              <w:t>nit</w:t>
            </w:r>
          </w:p>
        </w:tc>
        <w:tc>
          <w:tcPr>
            <w:tcW w:w="4181" w:type="pct"/>
          </w:tcPr>
          <w:p w:rsidR="00BB2DA8" w:rsidRPr="0031387F" w:rsidRDefault="00BB2DA8" w:rsidP="00FE4AAA">
            <w:pPr>
              <w:jc w:val="center"/>
              <w:rPr>
                <w:rFonts w:hint="eastAsia"/>
                <w:b/>
                <w:bCs/>
                <w:sz w:val="24"/>
              </w:rPr>
            </w:pPr>
            <w:r w:rsidRPr="0031387F">
              <w:rPr>
                <w:b/>
                <w:bCs/>
                <w:sz w:val="24"/>
              </w:rPr>
              <w:t>W</w:t>
            </w:r>
            <w:r w:rsidRPr="0031387F">
              <w:rPr>
                <w:rFonts w:hint="eastAsia"/>
                <w:b/>
                <w:bCs/>
                <w:sz w:val="24"/>
              </w:rPr>
              <w:t>ords</w:t>
            </w:r>
          </w:p>
        </w:tc>
      </w:tr>
      <w:tr w:rsidR="00BB2DA8" w:rsidRPr="0031387F" w:rsidTr="00FE4AAA">
        <w:tc>
          <w:tcPr>
            <w:tcW w:w="819" w:type="pct"/>
          </w:tcPr>
          <w:p w:rsidR="00BB2DA8" w:rsidRPr="0031387F" w:rsidRDefault="00BB2DA8" w:rsidP="00FE4AAA">
            <w:pPr>
              <w:jc w:val="center"/>
              <w:rPr>
                <w:bCs/>
                <w:sz w:val="24"/>
              </w:rPr>
            </w:pPr>
            <w:r w:rsidRPr="0031387F">
              <w:rPr>
                <w:bCs/>
                <w:sz w:val="24"/>
              </w:rPr>
              <w:t>Unit 1</w:t>
            </w:r>
          </w:p>
        </w:tc>
        <w:tc>
          <w:tcPr>
            <w:tcW w:w="4181" w:type="pct"/>
          </w:tcPr>
          <w:p w:rsidR="00BB2DA8" w:rsidRPr="00A77C98" w:rsidDel="006B552B" w:rsidRDefault="00BB2DA8" w:rsidP="00FE4AAA">
            <w:pPr>
              <w:rPr>
                <w:del w:id="1" w:author="User" w:date="2014-11-05T20:18:00Z"/>
                <w:sz w:val="24"/>
              </w:rPr>
            </w:pPr>
            <w:r w:rsidRPr="00A77C98">
              <w:rPr>
                <w:sz w:val="24"/>
              </w:rPr>
              <w:t xml:space="preserve">essential  </w:t>
            </w:r>
            <w:r w:rsidRPr="00A77C98">
              <w:rPr>
                <w:kern w:val="0"/>
                <w:sz w:val="24"/>
              </w:rPr>
              <w:t>core  preliminary  publish advisable  comparison      assist</w:t>
            </w:r>
            <w:r w:rsidRPr="00A77C98">
              <w:rPr>
                <w:sz w:val="24"/>
              </w:rPr>
              <w:t xml:space="preserve">   currently  </w:t>
            </w:r>
            <w:r w:rsidRPr="00A77C98">
              <w:rPr>
                <w:color w:val="000000"/>
                <w:sz w:val="24"/>
              </w:rPr>
              <w:t>expectation</w:t>
            </w:r>
            <w:r w:rsidRPr="00A77C98">
              <w:rPr>
                <w:sz w:val="24"/>
              </w:rPr>
              <w:t xml:space="preserve">  </w:t>
            </w:r>
          </w:p>
          <w:p w:rsidR="00BB2DA8" w:rsidRPr="00A77C98" w:rsidRDefault="00BB2DA8" w:rsidP="00FE4AAA">
            <w:pPr>
              <w:rPr>
                <w:rFonts w:hint="eastAsia"/>
                <w:sz w:val="24"/>
              </w:rPr>
            </w:pPr>
            <w:r w:rsidRPr="00A77C98">
              <w:rPr>
                <w:color w:val="000000"/>
                <w:sz w:val="24"/>
              </w:rPr>
              <w:t xml:space="preserve">edition  advisable  assist   balance   </w:t>
            </w:r>
            <w:r w:rsidRPr="00A77C98">
              <w:rPr>
                <w:sz w:val="24"/>
              </w:rPr>
              <w:t xml:space="preserve">aspect   </w:t>
            </w:r>
            <w:r w:rsidRPr="00A77C98">
              <w:rPr>
                <w:color w:val="000000"/>
                <w:sz w:val="24"/>
              </w:rPr>
              <w:t>revise</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lastRenderedPageBreak/>
              <w:t>U</w:t>
            </w:r>
            <w:r w:rsidRPr="0031387F">
              <w:rPr>
                <w:rFonts w:hint="eastAsia"/>
                <w:bCs/>
                <w:sz w:val="24"/>
              </w:rPr>
              <w:t>nit 2</w:t>
            </w:r>
          </w:p>
        </w:tc>
        <w:tc>
          <w:tcPr>
            <w:tcW w:w="4181" w:type="pct"/>
          </w:tcPr>
          <w:p w:rsidR="00BB2DA8" w:rsidRPr="00A77C98" w:rsidRDefault="00BB2DA8" w:rsidP="00FE4AAA">
            <w:pPr>
              <w:rPr>
                <w:rFonts w:hint="eastAsia"/>
                <w:bCs/>
                <w:sz w:val="24"/>
              </w:rPr>
            </w:pPr>
            <w:r w:rsidRPr="00A77C98">
              <w:rPr>
                <w:rFonts w:hint="eastAsia"/>
                <w:bCs/>
                <w:sz w:val="24"/>
              </w:rPr>
              <w:t xml:space="preserve">commemorate   celebrate   decorate  originally </w:t>
            </w:r>
            <w:r w:rsidRPr="00A77C98">
              <w:rPr>
                <w:rFonts w:hint="eastAsia"/>
                <w:color w:val="000000"/>
                <w:sz w:val="24"/>
              </w:rPr>
              <w:t>strike</w:t>
            </w:r>
          </w:p>
          <w:p w:rsidR="00BB2DA8" w:rsidRPr="00A77C98" w:rsidRDefault="00BB2DA8" w:rsidP="00FE4AAA">
            <w:pPr>
              <w:rPr>
                <w:rFonts w:hint="eastAsia"/>
                <w:bCs/>
                <w:sz w:val="24"/>
              </w:rPr>
            </w:pPr>
            <w:r w:rsidRPr="00A77C98">
              <w:rPr>
                <w:rFonts w:hint="eastAsia"/>
                <w:bCs/>
                <w:sz w:val="24"/>
              </w:rPr>
              <w:t xml:space="preserve">religious substitute protest proportion </w:t>
            </w:r>
            <w:r w:rsidRPr="00A77C98">
              <w:rPr>
                <w:rFonts w:hint="eastAsia"/>
                <w:sz w:val="24"/>
              </w:rPr>
              <w:t xml:space="preserve">represent </w:t>
            </w:r>
            <w:r w:rsidRPr="00A77C98">
              <w:rPr>
                <w:rFonts w:hint="eastAsia"/>
                <w:bCs/>
                <w:sz w:val="24"/>
              </w:rPr>
              <w:t xml:space="preserve">   </w:t>
            </w:r>
            <w:r w:rsidRPr="00A77C98">
              <w:rPr>
                <w:rFonts w:hint="eastAsia"/>
                <w:sz w:val="24"/>
              </w:rPr>
              <w:t xml:space="preserve">contain    </w:t>
            </w:r>
            <w:r w:rsidRPr="00A77C98">
              <w:rPr>
                <w:rFonts w:hint="eastAsia"/>
                <w:color w:val="000000"/>
                <w:sz w:val="24"/>
              </w:rPr>
              <w:t>recognition  enthusiasm   diminish</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3</w:t>
            </w:r>
          </w:p>
        </w:tc>
        <w:tc>
          <w:tcPr>
            <w:tcW w:w="4181" w:type="pct"/>
          </w:tcPr>
          <w:p w:rsidR="00BB2DA8" w:rsidRPr="00A77C98" w:rsidRDefault="00BB2DA8" w:rsidP="00FE4AAA">
            <w:pPr>
              <w:rPr>
                <w:rFonts w:hint="eastAsia"/>
                <w:bCs/>
                <w:sz w:val="24"/>
              </w:rPr>
            </w:pPr>
            <w:r w:rsidRPr="00A77C98">
              <w:rPr>
                <w:rFonts w:hint="eastAsia"/>
                <w:bCs/>
                <w:sz w:val="24"/>
              </w:rPr>
              <w:t xml:space="preserve">poverty   lucrative   estimated   depressed  </w:t>
            </w:r>
            <w:r w:rsidRPr="00A77C98">
              <w:rPr>
                <w:rFonts w:hint="eastAsia"/>
                <w:bCs/>
                <w:color w:val="000000"/>
                <w:sz w:val="24"/>
              </w:rPr>
              <w:t>violate</w:t>
            </w:r>
          </w:p>
          <w:p w:rsidR="00BB2DA8" w:rsidRPr="00A77C98" w:rsidRDefault="00BB2DA8" w:rsidP="00FE4AAA">
            <w:pPr>
              <w:rPr>
                <w:rFonts w:hint="eastAsia"/>
                <w:bCs/>
                <w:sz w:val="24"/>
              </w:rPr>
            </w:pPr>
            <w:r w:rsidRPr="00A77C98">
              <w:rPr>
                <w:rFonts w:hint="eastAsia"/>
                <w:bCs/>
                <w:sz w:val="24"/>
              </w:rPr>
              <w:t xml:space="preserve">quota  exhausted   breathtaking  account   </w:t>
            </w:r>
            <w:r w:rsidRPr="00A77C98">
              <w:rPr>
                <w:rFonts w:hint="eastAsia"/>
                <w:bCs/>
                <w:color w:val="000000"/>
                <w:sz w:val="24"/>
              </w:rPr>
              <w:t>submit</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4</w:t>
            </w:r>
          </w:p>
        </w:tc>
        <w:tc>
          <w:tcPr>
            <w:tcW w:w="4181" w:type="pct"/>
          </w:tcPr>
          <w:p w:rsidR="00BB2DA8" w:rsidRPr="00A77C98" w:rsidRDefault="00BB2DA8" w:rsidP="00FE4AAA">
            <w:pPr>
              <w:rPr>
                <w:rFonts w:hint="eastAsia"/>
                <w:bCs/>
                <w:sz w:val="24"/>
              </w:rPr>
            </w:pPr>
            <w:r w:rsidRPr="00A77C98">
              <w:rPr>
                <w:rFonts w:hint="eastAsia"/>
                <w:bCs/>
                <w:sz w:val="24"/>
              </w:rPr>
              <w:t>fertile   consequence    impact   discourage</w:t>
            </w:r>
          </w:p>
          <w:p w:rsidR="00BB2DA8" w:rsidRPr="00A77C98" w:rsidRDefault="00BB2DA8" w:rsidP="00FE4AAA">
            <w:pPr>
              <w:rPr>
                <w:rFonts w:hint="eastAsia"/>
                <w:bCs/>
                <w:sz w:val="24"/>
              </w:rPr>
            </w:pPr>
            <w:r w:rsidRPr="00A77C98">
              <w:rPr>
                <w:rFonts w:hint="eastAsia"/>
                <w:bCs/>
                <w:sz w:val="24"/>
              </w:rPr>
              <w:t xml:space="preserve">maintain  vegetation  rational  response </w:t>
            </w:r>
            <w:r w:rsidRPr="00A77C98">
              <w:rPr>
                <w:rFonts w:hint="eastAsia"/>
                <w:bCs/>
                <w:color w:val="000000"/>
                <w:sz w:val="24"/>
              </w:rPr>
              <w:t>specify   project   access   render</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5</w:t>
            </w:r>
          </w:p>
        </w:tc>
        <w:tc>
          <w:tcPr>
            <w:tcW w:w="4181" w:type="pct"/>
          </w:tcPr>
          <w:p w:rsidR="00BB2DA8" w:rsidRPr="00A77C98" w:rsidRDefault="00BB2DA8" w:rsidP="00FE4AAA">
            <w:pPr>
              <w:rPr>
                <w:rFonts w:hint="eastAsia"/>
                <w:bCs/>
                <w:sz w:val="24"/>
              </w:rPr>
            </w:pPr>
            <w:r w:rsidRPr="00A77C98">
              <w:rPr>
                <w:rFonts w:hint="eastAsia"/>
                <w:bCs/>
                <w:sz w:val="24"/>
              </w:rPr>
              <w:t>stride</w:t>
            </w:r>
            <w:r w:rsidRPr="00A77C98">
              <w:rPr>
                <w:rFonts w:hint="eastAsia"/>
                <w:bCs/>
                <w:color w:val="000000"/>
                <w:sz w:val="24"/>
              </w:rPr>
              <w:t xml:space="preserve">   </w:t>
            </w:r>
            <w:r w:rsidRPr="00A77C98">
              <w:rPr>
                <w:rFonts w:hint="eastAsia"/>
                <w:bCs/>
                <w:sz w:val="24"/>
              </w:rPr>
              <w:t>overtake   stare  fascinated</w:t>
            </w:r>
          </w:p>
          <w:p w:rsidR="00BB2DA8" w:rsidRPr="00A77C98" w:rsidRDefault="00BB2DA8" w:rsidP="00FE4AAA">
            <w:pPr>
              <w:rPr>
                <w:rFonts w:hint="eastAsia"/>
                <w:bCs/>
                <w:sz w:val="24"/>
              </w:rPr>
            </w:pPr>
            <w:r w:rsidRPr="00A77C98">
              <w:rPr>
                <w:rFonts w:hint="eastAsia"/>
                <w:bCs/>
                <w:sz w:val="24"/>
              </w:rPr>
              <w:t>touch</w:t>
            </w:r>
            <w:r w:rsidRPr="00A77C98">
              <w:rPr>
                <w:rFonts w:hint="eastAsia"/>
                <w:bCs/>
                <w:color w:val="000000"/>
                <w:sz w:val="24"/>
              </w:rPr>
              <w:t xml:space="preserve">   </w:t>
            </w:r>
            <w:r w:rsidRPr="00A77C98">
              <w:rPr>
                <w:rFonts w:hint="eastAsia"/>
                <w:bCs/>
                <w:sz w:val="24"/>
              </w:rPr>
              <w:t xml:space="preserve">peep  slide   </w:t>
            </w:r>
            <w:r w:rsidRPr="00A77C98">
              <w:rPr>
                <w:rFonts w:hint="eastAsia"/>
                <w:bCs/>
                <w:color w:val="000000"/>
                <w:sz w:val="24"/>
              </w:rPr>
              <w:t>apparently   apply</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6</w:t>
            </w:r>
          </w:p>
        </w:tc>
        <w:tc>
          <w:tcPr>
            <w:tcW w:w="4181" w:type="pct"/>
          </w:tcPr>
          <w:p w:rsidR="00BB2DA8" w:rsidRPr="00A77C98" w:rsidRDefault="00BB2DA8" w:rsidP="00FE4AAA">
            <w:pPr>
              <w:rPr>
                <w:rFonts w:hint="eastAsia"/>
                <w:bCs/>
                <w:sz w:val="24"/>
              </w:rPr>
            </w:pPr>
            <w:r w:rsidRPr="00A77C98">
              <w:rPr>
                <w:rFonts w:hint="eastAsia"/>
                <w:bCs/>
                <w:sz w:val="24"/>
              </w:rPr>
              <w:t>enormous   crucial   limitation  account   adequate</w:t>
            </w:r>
          </w:p>
          <w:p w:rsidR="00BB2DA8" w:rsidRPr="00A77C98" w:rsidRDefault="00BB2DA8" w:rsidP="00FE4AAA">
            <w:pPr>
              <w:rPr>
                <w:rFonts w:hint="eastAsia"/>
                <w:bCs/>
                <w:sz w:val="24"/>
              </w:rPr>
            </w:pPr>
            <w:r w:rsidRPr="00A77C98">
              <w:rPr>
                <w:rFonts w:hint="eastAsia"/>
                <w:bCs/>
                <w:sz w:val="24"/>
              </w:rPr>
              <w:t>afford</w:t>
            </w:r>
            <w:r w:rsidRPr="00A77C98">
              <w:rPr>
                <w:rFonts w:hint="eastAsia"/>
                <w:bCs/>
                <w:color w:val="000000"/>
                <w:sz w:val="24"/>
              </w:rPr>
              <w:t xml:space="preserve">   </w:t>
            </w:r>
            <w:r w:rsidRPr="00A77C98">
              <w:rPr>
                <w:rFonts w:hint="eastAsia"/>
                <w:bCs/>
                <w:sz w:val="24"/>
              </w:rPr>
              <w:t xml:space="preserve">accessible negotiate breakdown extend   </w:t>
            </w:r>
            <w:r w:rsidRPr="00A77C98">
              <w:rPr>
                <w:rFonts w:hint="eastAsia"/>
                <w:bCs/>
                <w:color w:val="000000"/>
                <w:sz w:val="24"/>
              </w:rPr>
              <w:t>assume   range</w:t>
            </w:r>
            <w:r w:rsidRPr="00A77C98">
              <w:rPr>
                <w:rFonts w:hint="eastAsia"/>
                <w:bCs/>
                <w:sz w:val="24"/>
              </w:rPr>
              <w:t xml:space="preserve">    availa</w:t>
            </w:r>
            <w:r w:rsidRPr="00A77C98">
              <w:rPr>
                <w:bCs/>
                <w:sz w:val="24"/>
              </w:rPr>
              <w:t>ble</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7</w:t>
            </w:r>
          </w:p>
        </w:tc>
        <w:tc>
          <w:tcPr>
            <w:tcW w:w="4181" w:type="pct"/>
          </w:tcPr>
          <w:p w:rsidR="00BB2DA8" w:rsidRPr="00A77C98" w:rsidRDefault="00BB2DA8" w:rsidP="00FE4AAA">
            <w:pPr>
              <w:rPr>
                <w:rFonts w:hint="eastAsia"/>
                <w:sz w:val="24"/>
              </w:rPr>
            </w:pPr>
            <w:r w:rsidRPr="00A77C98">
              <w:rPr>
                <w:rFonts w:hint="eastAsia"/>
                <w:sz w:val="24"/>
              </w:rPr>
              <w:t xml:space="preserve">analysis    privileged  conflict  attach  locate  </w:t>
            </w:r>
            <w:r w:rsidRPr="00A77C98">
              <w:rPr>
                <w:rFonts w:hint="eastAsia"/>
                <w:color w:val="000000"/>
                <w:sz w:val="24"/>
              </w:rPr>
              <w:t>ensure</w:t>
            </w:r>
          </w:p>
          <w:p w:rsidR="00BB2DA8" w:rsidRPr="00A77C98" w:rsidRDefault="00BB2DA8" w:rsidP="00FE4AAA">
            <w:pPr>
              <w:rPr>
                <w:bCs/>
                <w:sz w:val="24"/>
              </w:rPr>
            </w:pPr>
            <w:r w:rsidRPr="00A77C98">
              <w:rPr>
                <w:rFonts w:hint="eastAsia"/>
                <w:sz w:val="24"/>
              </w:rPr>
              <w:t xml:space="preserve">apply   boost  engage reserve affluent  </w:t>
            </w:r>
            <w:r w:rsidRPr="00A77C98">
              <w:rPr>
                <w:rFonts w:hint="eastAsia"/>
                <w:color w:val="000000"/>
                <w:sz w:val="24"/>
              </w:rPr>
              <w:t>optimistic  disappointment    complex  daunting</w:t>
            </w:r>
          </w:p>
        </w:tc>
      </w:tr>
      <w:tr w:rsidR="00BB2DA8" w:rsidRPr="0031387F" w:rsidTr="00FE4AAA">
        <w:tc>
          <w:tcPr>
            <w:tcW w:w="819" w:type="pct"/>
          </w:tcPr>
          <w:p w:rsidR="00BB2DA8" w:rsidRPr="0031387F" w:rsidRDefault="00BB2DA8" w:rsidP="00FE4AAA">
            <w:pPr>
              <w:jc w:val="center"/>
              <w:rPr>
                <w:rFonts w:hint="eastAsia"/>
                <w:bCs/>
                <w:sz w:val="24"/>
              </w:rPr>
            </w:pPr>
            <w:r w:rsidRPr="0031387F">
              <w:rPr>
                <w:bCs/>
                <w:sz w:val="24"/>
              </w:rPr>
              <w:t>U</w:t>
            </w:r>
            <w:r w:rsidRPr="0031387F">
              <w:rPr>
                <w:rFonts w:hint="eastAsia"/>
                <w:bCs/>
                <w:sz w:val="24"/>
              </w:rPr>
              <w:t>nit 8</w:t>
            </w:r>
          </w:p>
        </w:tc>
        <w:tc>
          <w:tcPr>
            <w:tcW w:w="4181" w:type="pct"/>
          </w:tcPr>
          <w:p w:rsidR="00BB2DA8" w:rsidRPr="00A77C98" w:rsidRDefault="00BB2DA8" w:rsidP="00FE4AAA">
            <w:pPr>
              <w:rPr>
                <w:rFonts w:hint="eastAsia"/>
                <w:sz w:val="24"/>
              </w:rPr>
            </w:pPr>
            <w:r w:rsidRPr="00A77C98">
              <w:rPr>
                <w:rFonts w:hint="eastAsia"/>
                <w:sz w:val="24"/>
              </w:rPr>
              <w:t xml:space="preserve">comparatively  board  entitle  counterpart  average </w:t>
            </w:r>
          </w:p>
          <w:p w:rsidR="00BB2DA8" w:rsidRPr="00A77C98" w:rsidRDefault="00BB2DA8" w:rsidP="00FE4AAA">
            <w:pPr>
              <w:rPr>
                <w:rFonts w:hint="eastAsia"/>
                <w:bCs/>
                <w:sz w:val="24"/>
              </w:rPr>
            </w:pPr>
            <w:r w:rsidRPr="00A77C98">
              <w:rPr>
                <w:rFonts w:hint="eastAsia"/>
                <w:bCs/>
                <w:sz w:val="24"/>
              </w:rPr>
              <w:t>occupation</w:t>
            </w:r>
            <w:r w:rsidRPr="00A77C98">
              <w:rPr>
                <w:rFonts w:hint="eastAsia"/>
                <w:sz w:val="24"/>
              </w:rPr>
              <w:t xml:space="preserve">  </w:t>
            </w:r>
            <w:r w:rsidRPr="00A77C98">
              <w:rPr>
                <w:rFonts w:hint="eastAsia"/>
                <w:bCs/>
                <w:sz w:val="24"/>
              </w:rPr>
              <w:t>strategy</w:t>
            </w:r>
            <w:r w:rsidRPr="00A77C98">
              <w:rPr>
                <w:rFonts w:hint="eastAsia"/>
                <w:sz w:val="24"/>
              </w:rPr>
              <w:t xml:space="preserve">  </w:t>
            </w:r>
            <w:r w:rsidRPr="00A77C98">
              <w:rPr>
                <w:rFonts w:hint="eastAsia"/>
                <w:bCs/>
                <w:sz w:val="24"/>
              </w:rPr>
              <w:t xml:space="preserve">protest  </w:t>
            </w:r>
            <w:r w:rsidRPr="00A77C98">
              <w:rPr>
                <w:rFonts w:hint="eastAsia"/>
                <w:bCs/>
                <w:color w:val="000000"/>
                <w:sz w:val="24"/>
              </w:rPr>
              <w:t xml:space="preserve">invisible  </w:t>
            </w:r>
            <w:r w:rsidRPr="00A77C98">
              <w:rPr>
                <w:sz w:val="24"/>
              </w:rPr>
              <w:t>disappointment</w:t>
            </w:r>
            <w:r w:rsidRPr="00A77C98">
              <w:rPr>
                <w:rFonts w:hint="eastAsia"/>
                <w:sz w:val="24"/>
              </w:rPr>
              <w:t>(s)</w:t>
            </w:r>
          </w:p>
        </w:tc>
      </w:tr>
    </w:tbl>
    <w:p w:rsidR="00BB2DA8" w:rsidRPr="00765337" w:rsidRDefault="00BB2DA8" w:rsidP="00BB2DA8">
      <w:pPr>
        <w:rPr>
          <w:rFonts w:hint="eastAsia"/>
          <w:b/>
          <w:bCs/>
          <w:sz w:val="24"/>
        </w:rPr>
      </w:pPr>
    </w:p>
    <w:p w:rsidR="00BB2DA8" w:rsidRPr="00765337" w:rsidRDefault="00BB2DA8" w:rsidP="00BB2DA8">
      <w:pPr>
        <w:rPr>
          <w:rFonts w:hint="eastAsia"/>
          <w:b/>
          <w:bCs/>
          <w:sz w:val="24"/>
        </w:rPr>
      </w:pPr>
      <w:r w:rsidRPr="00765337">
        <w:rPr>
          <w:b/>
          <w:bCs/>
          <w:sz w:val="24"/>
        </w:rPr>
        <w:t>P</w:t>
      </w:r>
      <w:r w:rsidRPr="00765337">
        <w:rPr>
          <w:rFonts w:hint="eastAsia"/>
          <w:b/>
          <w:bCs/>
          <w:sz w:val="24"/>
        </w:rPr>
        <w:t xml:space="preserve">art 2  Vocabulary and Grammar: you are expected to grasp the usage and meaning of the following phrases. </w:t>
      </w:r>
      <w:r w:rsidRPr="00765337">
        <w:rPr>
          <w:b/>
          <w:bCs/>
          <w:sz w:val="24"/>
        </w:rPr>
        <w:t>T</w:t>
      </w:r>
      <w:r w:rsidRPr="00765337">
        <w:rPr>
          <w:rFonts w:hint="eastAsia"/>
          <w:b/>
          <w:bCs/>
          <w:sz w:val="24"/>
        </w:rPr>
        <w:t xml:space="preserve">he detailed information is included in the tutorial PPT on the course forum uploaded by me. </w:t>
      </w:r>
    </w:p>
    <w:p w:rsidR="00BB2DA8" w:rsidRPr="00765337" w:rsidRDefault="00BB2DA8" w:rsidP="00BB2DA8">
      <w:pPr>
        <w:rPr>
          <w:rFonts w:hint="eastAsia"/>
          <w:bCs/>
          <w:sz w:val="24"/>
        </w:rPr>
      </w:pPr>
    </w:p>
    <w:tbl>
      <w:tblPr>
        <w:tblW w:w="8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7560"/>
      </w:tblGrid>
      <w:tr w:rsidR="00BB2DA8" w:rsidRPr="0031387F" w:rsidTr="00FE4AAA">
        <w:tc>
          <w:tcPr>
            <w:tcW w:w="1030" w:type="dxa"/>
          </w:tcPr>
          <w:p w:rsidR="00BB2DA8" w:rsidRPr="0031387F" w:rsidRDefault="00BB2DA8" w:rsidP="00FE4AAA">
            <w:pPr>
              <w:jc w:val="center"/>
              <w:rPr>
                <w:rFonts w:hint="eastAsia"/>
                <w:b/>
                <w:bCs/>
                <w:sz w:val="24"/>
              </w:rPr>
            </w:pPr>
            <w:r w:rsidRPr="0031387F">
              <w:rPr>
                <w:b/>
                <w:bCs/>
                <w:sz w:val="24"/>
              </w:rPr>
              <w:t>U</w:t>
            </w:r>
            <w:r w:rsidRPr="0031387F">
              <w:rPr>
                <w:rFonts w:hint="eastAsia"/>
                <w:b/>
                <w:bCs/>
                <w:sz w:val="24"/>
              </w:rPr>
              <w:t>nit</w:t>
            </w:r>
          </w:p>
        </w:tc>
        <w:tc>
          <w:tcPr>
            <w:tcW w:w="7560" w:type="dxa"/>
          </w:tcPr>
          <w:p w:rsidR="00BB2DA8" w:rsidRPr="0031387F" w:rsidRDefault="00BB2DA8" w:rsidP="00FE4AAA">
            <w:pPr>
              <w:jc w:val="center"/>
              <w:rPr>
                <w:rFonts w:hint="eastAsia"/>
                <w:b/>
                <w:bCs/>
                <w:sz w:val="24"/>
              </w:rPr>
            </w:pPr>
            <w:r w:rsidRPr="0031387F">
              <w:rPr>
                <w:rFonts w:hint="eastAsia"/>
                <w:b/>
                <w:bCs/>
                <w:sz w:val="24"/>
              </w:rPr>
              <w:t>Phrases</w:t>
            </w:r>
          </w:p>
        </w:tc>
      </w:tr>
      <w:tr w:rsidR="00BB2DA8" w:rsidRPr="0031387F" w:rsidTr="00FE4AAA">
        <w:tc>
          <w:tcPr>
            <w:tcW w:w="1030" w:type="dxa"/>
          </w:tcPr>
          <w:p w:rsidR="00BB2DA8" w:rsidRPr="0031387F" w:rsidRDefault="00BB2DA8" w:rsidP="00FE4AAA">
            <w:pPr>
              <w:rPr>
                <w:bCs/>
                <w:sz w:val="24"/>
              </w:rPr>
            </w:pPr>
            <w:r w:rsidRPr="0031387F">
              <w:rPr>
                <w:bCs/>
                <w:sz w:val="24"/>
              </w:rPr>
              <w:t>Unit 1</w:t>
            </w:r>
          </w:p>
        </w:tc>
        <w:tc>
          <w:tcPr>
            <w:tcW w:w="7560" w:type="dxa"/>
          </w:tcPr>
          <w:p w:rsidR="00BB2DA8" w:rsidRPr="00A77C98" w:rsidRDefault="00BB2DA8" w:rsidP="00FE4AAA">
            <w:pPr>
              <w:numPr>
                <w:ilvl w:val="0"/>
                <w:numId w:val="47"/>
              </w:numPr>
              <w:rPr>
                <w:bCs/>
                <w:sz w:val="24"/>
              </w:rPr>
            </w:pPr>
            <w:r w:rsidRPr="00A77C98">
              <w:rPr>
                <w:rFonts w:hint="eastAsia"/>
                <w:bCs/>
                <w:sz w:val="24"/>
              </w:rPr>
              <w:t>be expected to do</w:t>
            </w:r>
          </w:p>
          <w:p w:rsidR="00BB2DA8" w:rsidRPr="00A77C98" w:rsidRDefault="00BB2DA8" w:rsidP="00FE4AAA">
            <w:pPr>
              <w:numPr>
                <w:ilvl w:val="0"/>
                <w:numId w:val="47"/>
              </w:numPr>
              <w:rPr>
                <w:rFonts w:hint="eastAsia"/>
                <w:bCs/>
                <w:sz w:val="24"/>
              </w:rPr>
            </w:pPr>
            <w:r w:rsidRPr="00A77C98">
              <w:rPr>
                <w:rFonts w:hint="eastAsia"/>
                <w:bCs/>
                <w:sz w:val="24"/>
              </w:rPr>
              <w:t>be faced with</w:t>
            </w:r>
          </w:p>
          <w:p w:rsidR="00BB2DA8" w:rsidRPr="00A77C98" w:rsidRDefault="00BB2DA8" w:rsidP="00FE4AAA">
            <w:pPr>
              <w:numPr>
                <w:ilvl w:val="0"/>
                <w:numId w:val="47"/>
              </w:numPr>
              <w:rPr>
                <w:rFonts w:hint="eastAsia"/>
                <w:bCs/>
                <w:sz w:val="24"/>
              </w:rPr>
            </w:pPr>
            <w:r w:rsidRPr="00A77C98">
              <w:rPr>
                <w:rFonts w:hint="eastAsia"/>
                <w:bCs/>
                <w:sz w:val="24"/>
              </w:rPr>
              <w:t>refer to</w:t>
            </w:r>
          </w:p>
          <w:p w:rsidR="00BB2DA8" w:rsidRPr="00A77C98" w:rsidRDefault="00BB2DA8" w:rsidP="00FE4AAA">
            <w:pPr>
              <w:numPr>
                <w:ilvl w:val="0"/>
                <w:numId w:val="47"/>
              </w:numPr>
              <w:rPr>
                <w:rFonts w:hint="eastAsia"/>
                <w:bCs/>
                <w:sz w:val="24"/>
              </w:rPr>
            </w:pPr>
            <w:r w:rsidRPr="00A77C98">
              <w:rPr>
                <w:rFonts w:hint="eastAsia"/>
                <w:bCs/>
                <w:sz w:val="24"/>
              </w:rPr>
              <w:t>cope with</w:t>
            </w:r>
          </w:p>
          <w:p w:rsidR="00BB2DA8" w:rsidRPr="00A77C98" w:rsidRDefault="00BB2DA8" w:rsidP="00FE4AAA">
            <w:pPr>
              <w:numPr>
                <w:ilvl w:val="0"/>
                <w:numId w:val="47"/>
              </w:numPr>
              <w:rPr>
                <w:rFonts w:hint="eastAsia"/>
                <w:bCs/>
                <w:sz w:val="24"/>
              </w:rPr>
            </w:pPr>
            <w:r w:rsidRPr="00A77C98">
              <w:rPr>
                <w:rFonts w:hint="eastAsia"/>
                <w:bCs/>
                <w:sz w:val="24"/>
              </w:rPr>
              <w:t>as a whole</w:t>
            </w:r>
          </w:p>
          <w:p w:rsidR="00BB2DA8" w:rsidRPr="00A77C98" w:rsidRDefault="00BB2DA8" w:rsidP="00FE4AAA">
            <w:pPr>
              <w:numPr>
                <w:ilvl w:val="0"/>
                <w:numId w:val="47"/>
              </w:numPr>
              <w:rPr>
                <w:rFonts w:hint="eastAsia"/>
                <w:bCs/>
                <w:sz w:val="24"/>
              </w:rPr>
            </w:pPr>
            <w:r w:rsidRPr="00A77C98">
              <w:rPr>
                <w:rFonts w:hint="eastAsia"/>
                <w:bCs/>
                <w:sz w:val="24"/>
              </w:rPr>
              <w:t>look through</w:t>
            </w:r>
          </w:p>
          <w:p w:rsidR="00BB2DA8" w:rsidRPr="00A77C98" w:rsidRDefault="00BB2DA8" w:rsidP="00FE4AAA">
            <w:pPr>
              <w:numPr>
                <w:ilvl w:val="0"/>
                <w:numId w:val="47"/>
              </w:numPr>
              <w:rPr>
                <w:rFonts w:hint="eastAsia"/>
                <w:bCs/>
                <w:sz w:val="24"/>
              </w:rPr>
            </w:pPr>
            <w:r w:rsidRPr="00A77C98">
              <w:rPr>
                <w:rFonts w:hint="eastAsia"/>
                <w:bCs/>
                <w:sz w:val="24"/>
              </w:rPr>
              <w:t>be relevant to</w:t>
            </w:r>
          </w:p>
          <w:p w:rsidR="00BB2DA8" w:rsidRPr="00A77C98" w:rsidRDefault="00BB2DA8" w:rsidP="00FE4AAA">
            <w:pPr>
              <w:numPr>
                <w:ilvl w:val="0"/>
                <w:numId w:val="47"/>
              </w:numPr>
              <w:rPr>
                <w:rFonts w:hint="eastAsia"/>
                <w:bCs/>
                <w:sz w:val="24"/>
              </w:rPr>
            </w:pPr>
            <w:r w:rsidRPr="00A77C98">
              <w:rPr>
                <w:rFonts w:hint="eastAsia"/>
                <w:bCs/>
                <w:sz w:val="24"/>
              </w:rPr>
              <w:t>be concerned with</w:t>
            </w:r>
          </w:p>
          <w:p w:rsidR="00BB2DA8" w:rsidRPr="00A77C98" w:rsidRDefault="00BB2DA8" w:rsidP="00FE4AAA">
            <w:pPr>
              <w:numPr>
                <w:ilvl w:val="0"/>
                <w:numId w:val="47"/>
              </w:numPr>
              <w:rPr>
                <w:rFonts w:hint="eastAsia"/>
                <w:bCs/>
                <w:sz w:val="24"/>
              </w:rPr>
            </w:pPr>
            <w:r w:rsidRPr="00A77C98">
              <w:rPr>
                <w:bCs/>
                <w:sz w:val="24"/>
              </w:rPr>
              <w:t>be up to</w:t>
            </w:r>
          </w:p>
          <w:p w:rsidR="00BB2DA8" w:rsidRPr="0031387F" w:rsidRDefault="00BB2DA8" w:rsidP="00FE4AAA">
            <w:pPr>
              <w:numPr>
                <w:ilvl w:val="0"/>
                <w:numId w:val="47"/>
              </w:numPr>
              <w:rPr>
                <w:rFonts w:hint="eastAsia"/>
                <w:bCs/>
                <w:sz w:val="24"/>
              </w:rPr>
            </w:pPr>
            <w:r w:rsidRPr="00A77C98">
              <w:rPr>
                <w:bCs/>
                <w:color w:val="000000"/>
                <w:sz w:val="24"/>
              </w:rPr>
              <w:t>in a</w:t>
            </w:r>
            <w:r>
              <w:rPr>
                <w:bCs/>
                <w:color w:val="000000"/>
                <w:sz w:val="24"/>
              </w:rPr>
              <w:t>ddition</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2</w:t>
            </w:r>
          </w:p>
        </w:tc>
        <w:tc>
          <w:tcPr>
            <w:tcW w:w="7560" w:type="dxa"/>
          </w:tcPr>
          <w:p w:rsidR="00BB2DA8" w:rsidRPr="0031387F" w:rsidRDefault="00BB2DA8" w:rsidP="00FE4AAA">
            <w:pPr>
              <w:numPr>
                <w:ilvl w:val="0"/>
                <w:numId w:val="18"/>
              </w:numPr>
              <w:rPr>
                <w:bCs/>
                <w:sz w:val="24"/>
              </w:rPr>
            </w:pPr>
            <w:r w:rsidRPr="0031387F">
              <w:rPr>
                <w:rFonts w:hint="eastAsia"/>
                <w:bCs/>
                <w:sz w:val="24"/>
              </w:rPr>
              <w:t xml:space="preserve">go far beyond   </w:t>
            </w:r>
          </w:p>
          <w:p w:rsidR="00BB2DA8" w:rsidRPr="0031387F" w:rsidRDefault="00BB2DA8" w:rsidP="00FE4AAA">
            <w:pPr>
              <w:numPr>
                <w:ilvl w:val="0"/>
                <w:numId w:val="18"/>
              </w:numPr>
              <w:rPr>
                <w:rFonts w:hint="eastAsia"/>
                <w:bCs/>
                <w:sz w:val="24"/>
              </w:rPr>
            </w:pPr>
            <w:r w:rsidRPr="0031387F">
              <w:rPr>
                <w:rFonts w:hint="eastAsia"/>
                <w:bCs/>
                <w:sz w:val="24"/>
              </w:rPr>
              <w:t xml:space="preserve">prefer to </w:t>
            </w:r>
          </w:p>
          <w:p w:rsidR="00BB2DA8" w:rsidRPr="0031387F" w:rsidRDefault="00BB2DA8" w:rsidP="00FE4AAA">
            <w:pPr>
              <w:numPr>
                <w:ilvl w:val="0"/>
                <w:numId w:val="18"/>
              </w:numPr>
              <w:rPr>
                <w:rFonts w:hint="eastAsia"/>
                <w:bCs/>
                <w:sz w:val="24"/>
              </w:rPr>
            </w:pPr>
            <w:r w:rsidRPr="0031387F">
              <w:rPr>
                <w:rFonts w:hint="eastAsia"/>
                <w:bCs/>
                <w:sz w:val="24"/>
              </w:rPr>
              <w:t xml:space="preserve">be intended to  </w:t>
            </w:r>
          </w:p>
          <w:p w:rsidR="00BB2DA8" w:rsidRPr="0031387F" w:rsidRDefault="00BB2DA8" w:rsidP="00FE4AAA">
            <w:pPr>
              <w:numPr>
                <w:ilvl w:val="0"/>
                <w:numId w:val="18"/>
              </w:numPr>
              <w:rPr>
                <w:rFonts w:hint="eastAsia"/>
                <w:bCs/>
                <w:sz w:val="24"/>
              </w:rPr>
            </w:pPr>
            <w:r w:rsidRPr="0031387F">
              <w:rPr>
                <w:rFonts w:hint="eastAsia"/>
                <w:bCs/>
                <w:sz w:val="24"/>
              </w:rPr>
              <w:t xml:space="preserve">center </w:t>
            </w:r>
            <w:proofErr w:type="spellStart"/>
            <w:r w:rsidRPr="0031387F">
              <w:rPr>
                <w:rFonts w:hint="eastAsia"/>
                <w:bCs/>
                <w:sz w:val="24"/>
              </w:rPr>
              <w:t>sth</w:t>
            </w:r>
            <w:proofErr w:type="spellEnd"/>
            <w:r w:rsidRPr="0031387F">
              <w:rPr>
                <w:rFonts w:hint="eastAsia"/>
                <w:bCs/>
                <w:sz w:val="24"/>
              </w:rPr>
              <w:t xml:space="preserve"> round </w:t>
            </w:r>
            <w:proofErr w:type="spellStart"/>
            <w:r w:rsidRPr="0031387F">
              <w:rPr>
                <w:rFonts w:hint="eastAsia"/>
                <w:bCs/>
                <w:sz w:val="24"/>
              </w:rPr>
              <w:t>sb/sth</w:t>
            </w:r>
            <w:proofErr w:type="spellEnd"/>
            <w:r w:rsidRPr="0031387F">
              <w:rPr>
                <w:rFonts w:hint="eastAsia"/>
                <w:bCs/>
                <w:sz w:val="24"/>
              </w:rPr>
              <w:t xml:space="preserve">  </w:t>
            </w:r>
          </w:p>
          <w:p w:rsidR="00BB2DA8" w:rsidRPr="0031387F" w:rsidRDefault="00BB2DA8" w:rsidP="00FE4AAA">
            <w:pPr>
              <w:numPr>
                <w:ilvl w:val="0"/>
                <w:numId w:val="18"/>
              </w:numPr>
              <w:rPr>
                <w:rFonts w:hint="eastAsia"/>
                <w:bCs/>
                <w:sz w:val="24"/>
              </w:rPr>
            </w:pPr>
            <w:r w:rsidRPr="0031387F">
              <w:rPr>
                <w:rFonts w:hint="eastAsia"/>
                <w:bCs/>
                <w:sz w:val="24"/>
              </w:rPr>
              <w:t>make one</w:t>
            </w:r>
            <w:r w:rsidRPr="0031387F">
              <w:rPr>
                <w:bCs/>
                <w:sz w:val="24"/>
              </w:rPr>
              <w:t>‘</w:t>
            </w:r>
            <w:r w:rsidRPr="0031387F">
              <w:rPr>
                <w:rFonts w:hint="eastAsia"/>
                <w:bCs/>
                <w:sz w:val="24"/>
              </w:rPr>
              <w:t xml:space="preserve">s way  </w:t>
            </w:r>
          </w:p>
          <w:p w:rsidR="00BB2DA8" w:rsidRPr="0031387F" w:rsidRDefault="00BB2DA8" w:rsidP="00FE4AAA">
            <w:pPr>
              <w:numPr>
                <w:ilvl w:val="0"/>
                <w:numId w:val="18"/>
              </w:numPr>
              <w:rPr>
                <w:rFonts w:hint="eastAsia"/>
                <w:bCs/>
                <w:sz w:val="24"/>
              </w:rPr>
            </w:pPr>
            <w:r w:rsidRPr="0031387F">
              <w:rPr>
                <w:rFonts w:hint="eastAsia"/>
                <w:bCs/>
                <w:sz w:val="24"/>
              </w:rPr>
              <w:t xml:space="preserve">give </w:t>
            </w:r>
            <w:proofErr w:type="spellStart"/>
            <w:r w:rsidRPr="0031387F">
              <w:rPr>
                <w:rFonts w:hint="eastAsia"/>
                <w:bCs/>
                <w:sz w:val="24"/>
              </w:rPr>
              <w:t>sb</w:t>
            </w:r>
            <w:proofErr w:type="spellEnd"/>
            <w:r w:rsidRPr="0031387F">
              <w:rPr>
                <w:rFonts w:hint="eastAsia"/>
                <w:bCs/>
                <w:sz w:val="24"/>
              </w:rPr>
              <w:t xml:space="preserve"> a day off  </w:t>
            </w:r>
          </w:p>
          <w:p w:rsidR="00BB2DA8" w:rsidRPr="0031387F" w:rsidRDefault="00BB2DA8" w:rsidP="00FE4AAA">
            <w:pPr>
              <w:numPr>
                <w:ilvl w:val="0"/>
                <w:numId w:val="18"/>
              </w:numPr>
              <w:rPr>
                <w:rFonts w:hint="eastAsia"/>
                <w:bCs/>
                <w:sz w:val="24"/>
              </w:rPr>
            </w:pPr>
            <w:r w:rsidRPr="0031387F">
              <w:rPr>
                <w:rFonts w:hint="eastAsia"/>
                <w:bCs/>
                <w:sz w:val="24"/>
              </w:rPr>
              <w:t xml:space="preserve">get </w:t>
            </w:r>
            <w:proofErr w:type="spellStart"/>
            <w:r w:rsidRPr="0031387F">
              <w:rPr>
                <w:rFonts w:hint="eastAsia"/>
                <w:bCs/>
                <w:sz w:val="24"/>
              </w:rPr>
              <w:t>sth</w:t>
            </w:r>
            <w:proofErr w:type="spellEnd"/>
            <w:r w:rsidRPr="0031387F">
              <w:rPr>
                <w:rFonts w:hint="eastAsia"/>
                <w:bCs/>
                <w:sz w:val="24"/>
              </w:rPr>
              <w:t xml:space="preserve"> done  </w:t>
            </w:r>
          </w:p>
          <w:p w:rsidR="00BB2DA8" w:rsidRDefault="00BB2DA8" w:rsidP="00FE4AAA">
            <w:pPr>
              <w:numPr>
                <w:ilvl w:val="0"/>
                <w:numId w:val="18"/>
              </w:numPr>
              <w:rPr>
                <w:rFonts w:hint="eastAsia"/>
                <w:bCs/>
                <w:sz w:val="24"/>
              </w:rPr>
            </w:pPr>
            <w:r w:rsidRPr="0031387F">
              <w:rPr>
                <w:rFonts w:hint="eastAsia"/>
                <w:bCs/>
                <w:sz w:val="24"/>
              </w:rPr>
              <w:t xml:space="preserve">enable </w:t>
            </w:r>
            <w:proofErr w:type="spellStart"/>
            <w:r w:rsidRPr="0031387F">
              <w:rPr>
                <w:rFonts w:hint="eastAsia"/>
                <w:bCs/>
                <w:sz w:val="24"/>
              </w:rPr>
              <w:t>sb</w:t>
            </w:r>
            <w:proofErr w:type="spellEnd"/>
            <w:r w:rsidRPr="0031387F">
              <w:rPr>
                <w:rFonts w:hint="eastAsia"/>
                <w:bCs/>
                <w:sz w:val="24"/>
              </w:rPr>
              <w:t xml:space="preserve"> to do</w:t>
            </w:r>
          </w:p>
          <w:p w:rsidR="00BB2DA8" w:rsidRPr="0031387F" w:rsidRDefault="00BB2DA8" w:rsidP="00FE4AAA">
            <w:pPr>
              <w:numPr>
                <w:ilvl w:val="0"/>
                <w:numId w:val="18"/>
              </w:numPr>
              <w:rPr>
                <w:bCs/>
                <w:sz w:val="24"/>
              </w:rPr>
            </w:pPr>
            <w:r w:rsidRPr="007B5F6E">
              <w:rPr>
                <w:rFonts w:hint="eastAsia"/>
                <w:bCs/>
                <w:color w:val="000000"/>
                <w:sz w:val="24"/>
              </w:rPr>
              <w:t>in recognition of</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lastRenderedPageBreak/>
              <w:t>U</w:t>
            </w:r>
            <w:r w:rsidRPr="0031387F">
              <w:rPr>
                <w:rFonts w:hint="eastAsia"/>
                <w:bCs/>
                <w:sz w:val="24"/>
              </w:rPr>
              <w:t>nit 3</w:t>
            </w:r>
          </w:p>
        </w:tc>
        <w:tc>
          <w:tcPr>
            <w:tcW w:w="7560" w:type="dxa"/>
          </w:tcPr>
          <w:p w:rsidR="00BB2DA8" w:rsidRPr="0031387F" w:rsidRDefault="00BB2DA8" w:rsidP="00FE4AAA">
            <w:pPr>
              <w:numPr>
                <w:ilvl w:val="0"/>
                <w:numId w:val="19"/>
              </w:numPr>
              <w:rPr>
                <w:bCs/>
                <w:sz w:val="24"/>
              </w:rPr>
            </w:pPr>
            <w:r w:rsidRPr="0031387F">
              <w:rPr>
                <w:rFonts w:hint="eastAsia"/>
                <w:bCs/>
                <w:sz w:val="24"/>
              </w:rPr>
              <w:t>be left over</w:t>
            </w:r>
          </w:p>
          <w:p w:rsidR="00BB2DA8" w:rsidRPr="0031387F" w:rsidRDefault="00BB2DA8" w:rsidP="00FE4AAA">
            <w:pPr>
              <w:numPr>
                <w:ilvl w:val="0"/>
                <w:numId w:val="19"/>
              </w:numPr>
              <w:rPr>
                <w:rFonts w:hint="eastAsia"/>
                <w:bCs/>
                <w:sz w:val="24"/>
              </w:rPr>
            </w:pPr>
            <w:r w:rsidRPr="0031387F">
              <w:rPr>
                <w:rFonts w:hint="eastAsia"/>
                <w:bCs/>
                <w:sz w:val="24"/>
              </w:rPr>
              <w:t>take advantage of</w:t>
            </w:r>
          </w:p>
          <w:p w:rsidR="00BB2DA8" w:rsidRPr="0031387F" w:rsidRDefault="00BB2DA8" w:rsidP="00FE4AAA">
            <w:pPr>
              <w:numPr>
                <w:ilvl w:val="0"/>
                <w:numId w:val="19"/>
              </w:numPr>
              <w:rPr>
                <w:rFonts w:hint="eastAsia"/>
                <w:bCs/>
                <w:sz w:val="24"/>
              </w:rPr>
            </w:pPr>
            <w:r w:rsidRPr="0031387F">
              <w:rPr>
                <w:rFonts w:hint="eastAsia"/>
                <w:bCs/>
                <w:sz w:val="24"/>
              </w:rPr>
              <w:t>be free of</w:t>
            </w:r>
          </w:p>
          <w:p w:rsidR="00BB2DA8" w:rsidRPr="0031387F" w:rsidRDefault="00BB2DA8" w:rsidP="00FE4AAA">
            <w:pPr>
              <w:numPr>
                <w:ilvl w:val="0"/>
                <w:numId w:val="19"/>
              </w:numPr>
              <w:rPr>
                <w:rFonts w:hint="eastAsia"/>
                <w:bCs/>
                <w:sz w:val="24"/>
              </w:rPr>
            </w:pPr>
            <w:r w:rsidRPr="0031387F">
              <w:rPr>
                <w:rFonts w:hint="eastAsia"/>
                <w:bCs/>
                <w:sz w:val="24"/>
              </w:rPr>
              <w:t>submit to</w:t>
            </w:r>
          </w:p>
          <w:p w:rsidR="00BB2DA8" w:rsidRPr="0031387F" w:rsidRDefault="00BB2DA8" w:rsidP="00FE4AAA">
            <w:pPr>
              <w:numPr>
                <w:ilvl w:val="0"/>
                <w:numId w:val="19"/>
              </w:numPr>
              <w:rPr>
                <w:rFonts w:hint="eastAsia"/>
                <w:bCs/>
                <w:sz w:val="24"/>
              </w:rPr>
            </w:pPr>
            <w:r w:rsidRPr="0031387F">
              <w:rPr>
                <w:rFonts w:hint="eastAsia"/>
                <w:bCs/>
                <w:sz w:val="24"/>
              </w:rPr>
              <w:t>adhere to</w:t>
            </w:r>
          </w:p>
          <w:p w:rsidR="00BB2DA8" w:rsidRPr="0031387F" w:rsidRDefault="00BB2DA8" w:rsidP="00FE4AAA">
            <w:pPr>
              <w:numPr>
                <w:ilvl w:val="0"/>
                <w:numId w:val="19"/>
              </w:numPr>
              <w:rPr>
                <w:rFonts w:hint="eastAsia"/>
                <w:bCs/>
                <w:sz w:val="24"/>
              </w:rPr>
            </w:pPr>
            <w:r w:rsidRPr="0031387F">
              <w:rPr>
                <w:rFonts w:hint="eastAsia"/>
                <w:bCs/>
                <w:sz w:val="24"/>
              </w:rPr>
              <w:t>persist in</w:t>
            </w:r>
          </w:p>
          <w:p w:rsidR="00BB2DA8" w:rsidRPr="00A77C98" w:rsidRDefault="00BB2DA8" w:rsidP="00FE4AAA">
            <w:pPr>
              <w:numPr>
                <w:ilvl w:val="0"/>
                <w:numId w:val="19"/>
              </w:numPr>
              <w:rPr>
                <w:rFonts w:hint="eastAsia"/>
                <w:bCs/>
                <w:sz w:val="24"/>
              </w:rPr>
            </w:pPr>
            <w:r w:rsidRPr="00A77C98">
              <w:rPr>
                <w:rFonts w:hint="eastAsia"/>
                <w:bCs/>
                <w:sz w:val="24"/>
              </w:rPr>
              <w:t>suffer from</w:t>
            </w:r>
          </w:p>
          <w:p w:rsidR="00BB2DA8" w:rsidRPr="00A77C98" w:rsidRDefault="00BB2DA8" w:rsidP="00FE4AAA">
            <w:pPr>
              <w:numPr>
                <w:ilvl w:val="0"/>
                <w:numId w:val="19"/>
              </w:numPr>
              <w:rPr>
                <w:rFonts w:hint="eastAsia"/>
                <w:bCs/>
                <w:sz w:val="24"/>
              </w:rPr>
            </w:pPr>
            <w:r w:rsidRPr="00A77C98">
              <w:rPr>
                <w:rFonts w:hint="eastAsia"/>
                <w:bCs/>
                <w:sz w:val="24"/>
              </w:rPr>
              <w:t>complain about</w:t>
            </w:r>
          </w:p>
          <w:p w:rsidR="00BB2DA8" w:rsidRPr="00A77C98" w:rsidRDefault="00BB2DA8" w:rsidP="00FE4AAA">
            <w:pPr>
              <w:numPr>
                <w:ilvl w:val="0"/>
                <w:numId w:val="19"/>
              </w:numPr>
              <w:rPr>
                <w:rFonts w:hint="eastAsia"/>
                <w:bCs/>
                <w:sz w:val="24"/>
              </w:rPr>
            </w:pPr>
            <w:r w:rsidRPr="00A77C98">
              <w:rPr>
                <w:bCs/>
                <w:sz w:val="24"/>
              </w:rPr>
              <w:t>instead of</w:t>
            </w:r>
          </w:p>
          <w:p w:rsidR="00BB2DA8" w:rsidRPr="0031387F" w:rsidRDefault="00BB2DA8" w:rsidP="00FE4AAA">
            <w:pPr>
              <w:numPr>
                <w:ilvl w:val="0"/>
                <w:numId w:val="19"/>
              </w:numPr>
              <w:rPr>
                <w:rFonts w:hint="eastAsia"/>
                <w:bCs/>
                <w:sz w:val="24"/>
              </w:rPr>
            </w:pPr>
            <w:r>
              <w:rPr>
                <w:rFonts w:hint="eastAsia"/>
                <w:bCs/>
                <w:color w:val="000000"/>
                <w:sz w:val="24"/>
              </w:rPr>
              <w:t>be applied to</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4</w:t>
            </w:r>
          </w:p>
        </w:tc>
        <w:tc>
          <w:tcPr>
            <w:tcW w:w="7560" w:type="dxa"/>
          </w:tcPr>
          <w:p w:rsidR="00BB2DA8" w:rsidRPr="0031387F" w:rsidRDefault="00BB2DA8" w:rsidP="00FE4AAA">
            <w:pPr>
              <w:numPr>
                <w:ilvl w:val="0"/>
                <w:numId w:val="20"/>
              </w:numPr>
              <w:rPr>
                <w:bCs/>
                <w:sz w:val="24"/>
              </w:rPr>
            </w:pPr>
            <w:r w:rsidRPr="0031387F">
              <w:rPr>
                <w:rFonts w:hint="eastAsia"/>
                <w:bCs/>
                <w:sz w:val="24"/>
              </w:rPr>
              <w:t>appear to be</w:t>
            </w:r>
          </w:p>
          <w:p w:rsidR="00BB2DA8" w:rsidRPr="0031387F" w:rsidRDefault="00BB2DA8" w:rsidP="00FE4AAA">
            <w:pPr>
              <w:numPr>
                <w:ilvl w:val="0"/>
                <w:numId w:val="20"/>
              </w:numPr>
              <w:rPr>
                <w:rFonts w:hint="eastAsia"/>
                <w:bCs/>
                <w:sz w:val="24"/>
              </w:rPr>
            </w:pPr>
            <w:r w:rsidRPr="0031387F">
              <w:rPr>
                <w:rFonts w:hint="eastAsia"/>
                <w:bCs/>
                <w:sz w:val="24"/>
              </w:rPr>
              <w:t>as to</w:t>
            </w:r>
          </w:p>
          <w:p w:rsidR="00BB2DA8" w:rsidRPr="0031387F" w:rsidRDefault="00BB2DA8" w:rsidP="00FE4AAA">
            <w:pPr>
              <w:numPr>
                <w:ilvl w:val="0"/>
                <w:numId w:val="20"/>
              </w:numPr>
              <w:rPr>
                <w:rFonts w:hint="eastAsia"/>
                <w:bCs/>
                <w:sz w:val="24"/>
              </w:rPr>
            </w:pPr>
            <w:r w:rsidRPr="0031387F">
              <w:rPr>
                <w:rFonts w:hint="eastAsia"/>
                <w:bCs/>
                <w:sz w:val="24"/>
              </w:rPr>
              <w:t>in general</w:t>
            </w:r>
          </w:p>
          <w:p w:rsidR="00BB2DA8" w:rsidRPr="00A77C98" w:rsidRDefault="00BB2DA8" w:rsidP="00FE4AAA">
            <w:pPr>
              <w:numPr>
                <w:ilvl w:val="0"/>
                <w:numId w:val="20"/>
              </w:numPr>
              <w:rPr>
                <w:rFonts w:hint="eastAsia"/>
                <w:bCs/>
                <w:sz w:val="24"/>
              </w:rPr>
            </w:pPr>
            <w:r w:rsidRPr="00A77C98">
              <w:rPr>
                <w:rFonts w:hint="eastAsia"/>
                <w:bCs/>
                <w:sz w:val="24"/>
              </w:rPr>
              <w:t>lie in</w:t>
            </w:r>
          </w:p>
          <w:p w:rsidR="00BB2DA8" w:rsidRPr="00A77C98" w:rsidRDefault="00BB2DA8" w:rsidP="00FE4AAA">
            <w:pPr>
              <w:numPr>
                <w:ilvl w:val="0"/>
                <w:numId w:val="20"/>
              </w:numPr>
              <w:rPr>
                <w:rFonts w:hint="eastAsia"/>
                <w:bCs/>
                <w:sz w:val="24"/>
              </w:rPr>
            </w:pPr>
            <w:r w:rsidRPr="00A77C98">
              <w:rPr>
                <w:rFonts w:hint="eastAsia"/>
                <w:bCs/>
                <w:sz w:val="24"/>
              </w:rPr>
              <w:t>due to</w:t>
            </w:r>
          </w:p>
          <w:p w:rsidR="00BB2DA8" w:rsidRPr="0031387F" w:rsidRDefault="00BB2DA8" w:rsidP="00FE4AAA">
            <w:pPr>
              <w:numPr>
                <w:ilvl w:val="0"/>
                <w:numId w:val="20"/>
              </w:numPr>
              <w:rPr>
                <w:rFonts w:hint="eastAsia"/>
                <w:bCs/>
                <w:sz w:val="24"/>
              </w:rPr>
            </w:pPr>
            <w:r w:rsidRPr="0031387F">
              <w:rPr>
                <w:rFonts w:hint="eastAsia"/>
                <w:bCs/>
                <w:sz w:val="24"/>
              </w:rPr>
              <w:t>in terms of</w:t>
            </w:r>
          </w:p>
          <w:p w:rsidR="00BB2DA8" w:rsidRPr="0031387F" w:rsidRDefault="00BB2DA8" w:rsidP="00FE4AAA">
            <w:pPr>
              <w:numPr>
                <w:ilvl w:val="0"/>
                <w:numId w:val="20"/>
              </w:numPr>
              <w:rPr>
                <w:rFonts w:hint="eastAsia"/>
                <w:bCs/>
                <w:sz w:val="24"/>
              </w:rPr>
            </w:pPr>
            <w:r w:rsidRPr="0031387F">
              <w:rPr>
                <w:rFonts w:hint="eastAsia"/>
                <w:bCs/>
                <w:sz w:val="24"/>
              </w:rPr>
              <w:t>be prepared to</w:t>
            </w:r>
          </w:p>
          <w:p w:rsidR="00BB2DA8" w:rsidRDefault="00BB2DA8" w:rsidP="00FE4AAA">
            <w:pPr>
              <w:numPr>
                <w:ilvl w:val="0"/>
                <w:numId w:val="20"/>
              </w:numPr>
              <w:rPr>
                <w:rFonts w:hint="eastAsia"/>
                <w:bCs/>
                <w:sz w:val="24"/>
              </w:rPr>
            </w:pPr>
            <w:r w:rsidRPr="0031387F">
              <w:rPr>
                <w:rFonts w:hint="eastAsia"/>
                <w:bCs/>
                <w:sz w:val="24"/>
              </w:rPr>
              <w:t>respond to</w:t>
            </w:r>
          </w:p>
          <w:p w:rsidR="00BB2DA8" w:rsidRPr="00550CE0" w:rsidRDefault="00BB2DA8" w:rsidP="00FE4AAA">
            <w:pPr>
              <w:numPr>
                <w:ilvl w:val="0"/>
                <w:numId w:val="20"/>
              </w:numPr>
              <w:rPr>
                <w:rFonts w:hint="eastAsia"/>
                <w:bCs/>
                <w:sz w:val="24"/>
              </w:rPr>
            </w:pPr>
            <w:r>
              <w:rPr>
                <w:rFonts w:hint="eastAsia"/>
                <w:bCs/>
                <w:color w:val="000000"/>
                <w:sz w:val="24"/>
              </w:rPr>
              <w:t xml:space="preserve">intend to do </w:t>
            </w:r>
            <w:proofErr w:type="spellStart"/>
            <w:r>
              <w:rPr>
                <w:rFonts w:hint="eastAsia"/>
                <w:bCs/>
                <w:color w:val="000000"/>
                <w:sz w:val="24"/>
              </w:rPr>
              <w:t>sth</w:t>
            </w:r>
            <w:proofErr w:type="spellEnd"/>
          </w:p>
          <w:p w:rsidR="00BB2DA8" w:rsidRPr="0031387F" w:rsidRDefault="00BB2DA8" w:rsidP="00FE4AAA">
            <w:pPr>
              <w:numPr>
                <w:ilvl w:val="0"/>
                <w:numId w:val="20"/>
              </w:numPr>
              <w:rPr>
                <w:rFonts w:hint="eastAsia"/>
                <w:bCs/>
                <w:sz w:val="24"/>
              </w:rPr>
            </w:pPr>
            <w:r>
              <w:rPr>
                <w:rFonts w:hint="eastAsia"/>
                <w:bCs/>
                <w:color w:val="000000"/>
                <w:sz w:val="24"/>
              </w:rPr>
              <w:t>de dependent on/upon</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5</w:t>
            </w:r>
          </w:p>
        </w:tc>
        <w:tc>
          <w:tcPr>
            <w:tcW w:w="7560" w:type="dxa"/>
          </w:tcPr>
          <w:p w:rsidR="00BB2DA8" w:rsidRPr="0031387F" w:rsidRDefault="00BB2DA8" w:rsidP="00FE4AAA">
            <w:pPr>
              <w:numPr>
                <w:ilvl w:val="0"/>
                <w:numId w:val="21"/>
              </w:numPr>
              <w:rPr>
                <w:bCs/>
                <w:sz w:val="24"/>
              </w:rPr>
            </w:pPr>
            <w:r w:rsidRPr="0031387F">
              <w:rPr>
                <w:rFonts w:hint="eastAsia"/>
                <w:bCs/>
                <w:sz w:val="24"/>
              </w:rPr>
              <w:t>stand a chance</w:t>
            </w:r>
          </w:p>
          <w:p w:rsidR="00BB2DA8" w:rsidRPr="0031387F" w:rsidRDefault="00BB2DA8" w:rsidP="00FE4AAA">
            <w:pPr>
              <w:numPr>
                <w:ilvl w:val="0"/>
                <w:numId w:val="21"/>
              </w:numPr>
              <w:rPr>
                <w:rFonts w:hint="eastAsia"/>
                <w:bCs/>
                <w:sz w:val="24"/>
              </w:rPr>
            </w:pPr>
            <w:r w:rsidRPr="0031387F">
              <w:rPr>
                <w:rFonts w:hint="eastAsia"/>
                <w:bCs/>
                <w:sz w:val="24"/>
              </w:rPr>
              <w:t>in case</w:t>
            </w:r>
          </w:p>
          <w:p w:rsidR="00BB2DA8" w:rsidRPr="0031387F" w:rsidRDefault="00BB2DA8" w:rsidP="00FE4AAA">
            <w:pPr>
              <w:numPr>
                <w:ilvl w:val="0"/>
                <w:numId w:val="21"/>
              </w:numPr>
              <w:rPr>
                <w:rFonts w:hint="eastAsia"/>
                <w:bCs/>
                <w:sz w:val="24"/>
              </w:rPr>
            </w:pPr>
            <w:r w:rsidRPr="0031387F">
              <w:rPr>
                <w:rFonts w:hint="eastAsia"/>
                <w:bCs/>
                <w:sz w:val="24"/>
              </w:rPr>
              <w:t>at the top of one's voice</w:t>
            </w:r>
          </w:p>
          <w:p w:rsidR="00BB2DA8" w:rsidRPr="0031387F" w:rsidRDefault="00BB2DA8" w:rsidP="00FE4AAA">
            <w:pPr>
              <w:numPr>
                <w:ilvl w:val="0"/>
                <w:numId w:val="21"/>
              </w:numPr>
              <w:rPr>
                <w:rFonts w:hint="eastAsia"/>
                <w:bCs/>
                <w:sz w:val="24"/>
              </w:rPr>
            </w:pPr>
            <w:r w:rsidRPr="0031387F">
              <w:rPr>
                <w:rFonts w:hint="eastAsia"/>
                <w:bCs/>
                <w:sz w:val="24"/>
              </w:rPr>
              <w:t>in a flash</w:t>
            </w:r>
          </w:p>
          <w:p w:rsidR="00BB2DA8" w:rsidRPr="0031387F" w:rsidRDefault="00BB2DA8" w:rsidP="00FE4AAA">
            <w:pPr>
              <w:numPr>
                <w:ilvl w:val="0"/>
                <w:numId w:val="21"/>
              </w:numPr>
              <w:rPr>
                <w:rFonts w:hint="eastAsia"/>
                <w:bCs/>
                <w:sz w:val="24"/>
              </w:rPr>
            </w:pPr>
            <w:r w:rsidRPr="0031387F">
              <w:rPr>
                <w:rFonts w:hint="eastAsia"/>
                <w:bCs/>
                <w:sz w:val="24"/>
              </w:rPr>
              <w:t>by an effort</w:t>
            </w:r>
          </w:p>
          <w:p w:rsidR="00BB2DA8" w:rsidRPr="0031387F" w:rsidRDefault="00BB2DA8" w:rsidP="00FE4AAA">
            <w:pPr>
              <w:numPr>
                <w:ilvl w:val="0"/>
                <w:numId w:val="21"/>
              </w:numPr>
              <w:rPr>
                <w:rFonts w:hint="eastAsia"/>
                <w:bCs/>
                <w:sz w:val="24"/>
              </w:rPr>
            </w:pPr>
            <w:r w:rsidRPr="0031387F">
              <w:rPr>
                <w:rFonts w:hint="eastAsia"/>
                <w:bCs/>
                <w:sz w:val="24"/>
              </w:rPr>
              <w:t>to and fro</w:t>
            </w:r>
            <w:r w:rsidRPr="0031387F">
              <w:rPr>
                <w:bCs/>
                <w:sz w:val="24"/>
              </w:rPr>
              <w:t> </w:t>
            </w:r>
          </w:p>
          <w:p w:rsidR="00BB2DA8" w:rsidRDefault="00BB2DA8" w:rsidP="00FE4AAA">
            <w:pPr>
              <w:numPr>
                <w:ilvl w:val="0"/>
                <w:numId w:val="21"/>
              </w:numPr>
              <w:rPr>
                <w:rFonts w:hint="eastAsia"/>
                <w:bCs/>
                <w:sz w:val="24"/>
              </w:rPr>
            </w:pPr>
            <w:r w:rsidRPr="0031387F">
              <w:rPr>
                <w:rFonts w:hint="eastAsia"/>
                <w:bCs/>
                <w:sz w:val="24"/>
              </w:rPr>
              <w:t>pass on</w:t>
            </w:r>
            <w:r>
              <w:rPr>
                <w:rFonts w:hint="eastAsia"/>
                <w:bCs/>
                <w:sz w:val="24"/>
              </w:rPr>
              <w:t xml:space="preserve"> to</w:t>
            </w:r>
          </w:p>
          <w:p w:rsidR="00BB2DA8" w:rsidRPr="00550CE0" w:rsidRDefault="00BB2DA8" w:rsidP="00FE4AAA">
            <w:pPr>
              <w:numPr>
                <w:ilvl w:val="0"/>
                <w:numId w:val="21"/>
              </w:numPr>
              <w:rPr>
                <w:rFonts w:hint="eastAsia"/>
                <w:bCs/>
                <w:sz w:val="24"/>
              </w:rPr>
            </w:pPr>
            <w:r w:rsidRPr="007B5F6E">
              <w:rPr>
                <w:rFonts w:hint="eastAsia"/>
                <w:bCs/>
                <w:color w:val="000000"/>
                <w:sz w:val="24"/>
              </w:rPr>
              <w:t>by / with an effort</w:t>
            </w:r>
          </w:p>
          <w:p w:rsidR="00BB2DA8" w:rsidRPr="0031387F" w:rsidRDefault="00BB2DA8" w:rsidP="00FE4AAA">
            <w:pPr>
              <w:numPr>
                <w:ilvl w:val="0"/>
                <w:numId w:val="21"/>
              </w:numPr>
              <w:rPr>
                <w:rFonts w:hint="eastAsia"/>
                <w:bCs/>
                <w:sz w:val="24"/>
              </w:rPr>
            </w:pPr>
            <w:r>
              <w:rPr>
                <w:rFonts w:hint="eastAsia"/>
                <w:bCs/>
                <w:color w:val="000000"/>
                <w:sz w:val="24"/>
              </w:rPr>
              <w:t>for the sake of</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6</w:t>
            </w:r>
          </w:p>
        </w:tc>
        <w:tc>
          <w:tcPr>
            <w:tcW w:w="7560" w:type="dxa"/>
          </w:tcPr>
          <w:p w:rsidR="00BB2DA8" w:rsidRPr="00A77C98" w:rsidRDefault="00BB2DA8" w:rsidP="00FE4AAA">
            <w:pPr>
              <w:numPr>
                <w:ilvl w:val="0"/>
                <w:numId w:val="22"/>
              </w:numPr>
              <w:rPr>
                <w:bCs/>
                <w:sz w:val="24"/>
              </w:rPr>
            </w:pPr>
            <w:r w:rsidRPr="00A77C98">
              <w:rPr>
                <w:rFonts w:hint="eastAsia"/>
                <w:bCs/>
                <w:sz w:val="24"/>
              </w:rPr>
              <w:t xml:space="preserve">no matter  </w:t>
            </w:r>
          </w:p>
          <w:p w:rsidR="00BB2DA8" w:rsidRPr="00A77C98" w:rsidRDefault="00BB2DA8" w:rsidP="00FE4AAA">
            <w:pPr>
              <w:numPr>
                <w:ilvl w:val="0"/>
                <w:numId w:val="22"/>
              </w:numPr>
              <w:rPr>
                <w:rFonts w:hint="eastAsia"/>
                <w:bCs/>
                <w:sz w:val="24"/>
              </w:rPr>
            </w:pPr>
            <w:r w:rsidRPr="00A77C98">
              <w:rPr>
                <w:rFonts w:hint="eastAsia"/>
                <w:bCs/>
                <w:sz w:val="24"/>
              </w:rPr>
              <w:t>suit one</w:t>
            </w:r>
            <w:r w:rsidRPr="00A77C98">
              <w:rPr>
                <w:bCs/>
                <w:sz w:val="24"/>
              </w:rPr>
              <w:t>‘</w:t>
            </w:r>
            <w:r w:rsidRPr="00A77C98">
              <w:rPr>
                <w:rFonts w:hint="eastAsia"/>
                <w:bCs/>
                <w:sz w:val="24"/>
              </w:rPr>
              <w:t xml:space="preserve">s needs  </w:t>
            </w:r>
          </w:p>
          <w:p w:rsidR="00BB2DA8" w:rsidRPr="00A77C98" w:rsidRDefault="00BB2DA8" w:rsidP="00FE4AAA">
            <w:pPr>
              <w:numPr>
                <w:ilvl w:val="0"/>
                <w:numId w:val="22"/>
              </w:numPr>
              <w:rPr>
                <w:rFonts w:hint="eastAsia"/>
                <w:bCs/>
                <w:sz w:val="24"/>
              </w:rPr>
            </w:pPr>
            <w:r w:rsidRPr="00A77C98">
              <w:rPr>
                <w:rFonts w:hint="eastAsia"/>
                <w:bCs/>
                <w:sz w:val="24"/>
              </w:rPr>
              <w:t xml:space="preserve">as well  </w:t>
            </w:r>
          </w:p>
          <w:p w:rsidR="00BB2DA8" w:rsidRPr="00A77C98" w:rsidRDefault="00BB2DA8" w:rsidP="00FE4AAA">
            <w:pPr>
              <w:numPr>
                <w:ilvl w:val="0"/>
                <w:numId w:val="22"/>
              </w:numPr>
              <w:rPr>
                <w:rFonts w:hint="eastAsia"/>
                <w:bCs/>
                <w:sz w:val="24"/>
              </w:rPr>
            </w:pPr>
            <w:r w:rsidRPr="00A77C98">
              <w:rPr>
                <w:rFonts w:hint="eastAsia"/>
                <w:bCs/>
                <w:sz w:val="24"/>
              </w:rPr>
              <w:t xml:space="preserve">go for  </w:t>
            </w:r>
          </w:p>
          <w:p w:rsidR="00BB2DA8" w:rsidRPr="00A77C98" w:rsidRDefault="00BB2DA8" w:rsidP="00FE4AAA">
            <w:pPr>
              <w:numPr>
                <w:ilvl w:val="0"/>
                <w:numId w:val="22"/>
              </w:numPr>
              <w:rPr>
                <w:rFonts w:hint="eastAsia"/>
                <w:bCs/>
                <w:sz w:val="24"/>
              </w:rPr>
            </w:pPr>
            <w:r w:rsidRPr="00A77C98">
              <w:rPr>
                <w:rFonts w:hint="eastAsia"/>
                <w:bCs/>
                <w:sz w:val="24"/>
              </w:rPr>
              <w:t xml:space="preserve">cope with </w:t>
            </w:r>
          </w:p>
          <w:p w:rsidR="00BB2DA8" w:rsidRPr="00A77C98" w:rsidRDefault="00BB2DA8" w:rsidP="00FE4AAA">
            <w:pPr>
              <w:numPr>
                <w:ilvl w:val="0"/>
                <w:numId w:val="22"/>
              </w:numPr>
              <w:rPr>
                <w:rFonts w:hint="eastAsia"/>
                <w:bCs/>
                <w:sz w:val="24"/>
              </w:rPr>
            </w:pPr>
            <w:r w:rsidRPr="00A77C98">
              <w:rPr>
                <w:rFonts w:hint="eastAsia"/>
                <w:bCs/>
                <w:sz w:val="24"/>
              </w:rPr>
              <w:t xml:space="preserve">be tempted by </w:t>
            </w:r>
          </w:p>
          <w:p w:rsidR="00BB2DA8" w:rsidRPr="00A77C98" w:rsidRDefault="00BB2DA8" w:rsidP="00FE4AAA">
            <w:pPr>
              <w:numPr>
                <w:ilvl w:val="0"/>
                <w:numId w:val="22"/>
              </w:numPr>
              <w:rPr>
                <w:rFonts w:hint="eastAsia"/>
                <w:bCs/>
                <w:sz w:val="24"/>
              </w:rPr>
            </w:pPr>
            <w:r w:rsidRPr="00A77C98">
              <w:rPr>
                <w:rFonts w:hint="eastAsia"/>
                <w:bCs/>
                <w:sz w:val="24"/>
              </w:rPr>
              <w:t xml:space="preserve">come at </w:t>
            </w:r>
          </w:p>
          <w:p w:rsidR="00BB2DA8" w:rsidRPr="00A77C98" w:rsidRDefault="00BB2DA8" w:rsidP="00FE4AAA">
            <w:pPr>
              <w:numPr>
                <w:ilvl w:val="0"/>
                <w:numId w:val="22"/>
              </w:numPr>
              <w:rPr>
                <w:rFonts w:hint="eastAsia"/>
                <w:bCs/>
                <w:sz w:val="24"/>
              </w:rPr>
            </w:pPr>
            <w:r w:rsidRPr="00A77C98">
              <w:rPr>
                <w:rFonts w:hint="eastAsia"/>
                <w:bCs/>
                <w:sz w:val="24"/>
              </w:rPr>
              <w:t xml:space="preserve">try </w:t>
            </w:r>
            <w:proofErr w:type="spellStart"/>
            <w:r w:rsidRPr="00A77C98">
              <w:rPr>
                <w:rFonts w:hint="eastAsia"/>
                <w:bCs/>
                <w:sz w:val="24"/>
              </w:rPr>
              <w:t>sth</w:t>
            </w:r>
            <w:proofErr w:type="spellEnd"/>
            <w:r w:rsidRPr="00A77C98">
              <w:rPr>
                <w:rFonts w:hint="eastAsia"/>
                <w:bCs/>
                <w:sz w:val="24"/>
              </w:rPr>
              <w:t xml:space="preserve">. out   </w:t>
            </w:r>
          </w:p>
          <w:p w:rsidR="00BB2DA8" w:rsidRPr="00A77C98" w:rsidRDefault="00BB2DA8" w:rsidP="00FE4AAA">
            <w:pPr>
              <w:numPr>
                <w:ilvl w:val="0"/>
                <w:numId w:val="22"/>
              </w:numPr>
              <w:rPr>
                <w:rFonts w:hint="eastAsia"/>
                <w:bCs/>
                <w:sz w:val="24"/>
              </w:rPr>
            </w:pPr>
            <w:r w:rsidRPr="00A77C98">
              <w:rPr>
                <w:rFonts w:hint="eastAsia"/>
                <w:bCs/>
                <w:sz w:val="24"/>
              </w:rPr>
              <w:t xml:space="preserve">give access to </w:t>
            </w:r>
          </w:p>
          <w:p w:rsidR="00BB2DA8" w:rsidRPr="00A77C98" w:rsidRDefault="00BB2DA8" w:rsidP="00FE4AAA">
            <w:pPr>
              <w:numPr>
                <w:ilvl w:val="0"/>
                <w:numId w:val="22"/>
              </w:numPr>
              <w:rPr>
                <w:rFonts w:hint="eastAsia"/>
                <w:bCs/>
                <w:sz w:val="24"/>
              </w:rPr>
            </w:pPr>
            <w:r w:rsidRPr="00A77C98">
              <w:rPr>
                <w:rFonts w:hint="eastAsia"/>
                <w:bCs/>
                <w:color w:val="000000"/>
                <w:sz w:val="24"/>
              </w:rPr>
              <w:t>beware of</w:t>
            </w:r>
          </w:p>
          <w:p w:rsidR="00BB2DA8" w:rsidRPr="00A77C98" w:rsidRDefault="00BB2DA8" w:rsidP="00FE4AAA">
            <w:pPr>
              <w:numPr>
                <w:ilvl w:val="0"/>
                <w:numId w:val="22"/>
              </w:numPr>
              <w:rPr>
                <w:rFonts w:hint="eastAsia"/>
                <w:bCs/>
                <w:sz w:val="24"/>
              </w:rPr>
            </w:pPr>
            <w:r w:rsidRPr="00A77C98">
              <w:rPr>
                <w:rFonts w:hint="eastAsia"/>
                <w:bCs/>
                <w:color w:val="000000"/>
                <w:sz w:val="24"/>
              </w:rPr>
              <w:t>be likely to do</w:t>
            </w:r>
          </w:p>
          <w:p w:rsidR="00BB2DA8" w:rsidRPr="00A77C98" w:rsidRDefault="00BB2DA8" w:rsidP="00FE4AAA">
            <w:pPr>
              <w:numPr>
                <w:ilvl w:val="0"/>
                <w:numId w:val="22"/>
              </w:numPr>
              <w:rPr>
                <w:rFonts w:hint="eastAsia"/>
                <w:bCs/>
                <w:sz w:val="24"/>
              </w:rPr>
            </w:pPr>
            <w:r w:rsidRPr="00A77C98">
              <w:rPr>
                <w:rFonts w:hint="eastAsia"/>
                <w:bCs/>
                <w:color w:val="000000"/>
                <w:sz w:val="24"/>
              </w:rPr>
              <w:t>make a difference to</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7</w:t>
            </w:r>
          </w:p>
        </w:tc>
        <w:tc>
          <w:tcPr>
            <w:tcW w:w="7560" w:type="dxa"/>
          </w:tcPr>
          <w:p w:rsidR="00BB2DA8" w:rsidRPr="00A77C98" w:rsidRDefault="00BB2DA8" w:rsidP="00FE4AAA">
            <w:pPr>
              <w:numPr>
                <w:ilvl w:val="0"/>
                <w:numId w:val="23"/>
              </w:numPr>
              <w:rPr>
                <w:rFonts w:hint="eastAsia"/>
                <w:bCs/>
                <w:sz w:val="24"/>
              </w:rPr>
            </w:pPr>
            <w:r w:rsidRPr="00A77C98">
              <w:rPr>
                <w:rFonts w:hint="eastAsia"/>
                <w:bCs/>
                <w:sz w:val="24"/>
              </w:rPr>
              <w:t>team up with</w:t>
            </w:r>
          </w:p>
          <w:p w:rsidR="00BB2DA8" w:rsidRPr="00A77C98" w:rsidRDefault="00BB2DA8" w:rsidP="00FE4AAA">
            <w:pPr>
              <w:numPr>
                <w:ilvl w:val="0"/>
                <w:numId w:val="23"/>
              </w:numPr>
              <w:rPr>
                <w:rFonts w:hint="eastAsia"/>
                <w:bCs/>
                <w:sz w:val="24"/>
              </w:rPr>
            </w:pPr>
            <w:r w:rsidRPr="00A77C98">
              <w:rPr>
                <w:rFonts w:hint="eastAsia"/>
                <w:bCs/>
                <w:sz w:val="24"/>
              </w:rPr>
              <w:t>come up with</w:t>
            </w:r>
          </w:p>
          <w:p w:rsidR="00BB2DA8" w:rsidRPr="00A77C98" w:rsidRDefault="00BB2DA8" w:rsidP="00FE4AAA">
            <w:pPr>
              <w:numPr>
                <w:ilvl w:val="0"/>
                <w:numId w:val="23"/>
              </w:numPr>
              <w:rPr>
                <w:rFonts w:hint="eastAsia"/>
                <w:bCs/>
                <w:sz w:val="24"/>
              </w:rPr>
            </w:pPr>
            <w:r w:rsidRPr="00A77C98">
              <w:rPr>
                <w:rFonts w:hint="eastAsia"/>
                <w:bCs/>
                <w:sz w:val="24"/>
              </w:rPr>
              <w:t>bear out</w:t>
            </w:r>
          </w:p>
          <w:p w:rsidR="00BB2DA8" w:rsidRPr="00A77C98" w:rsidRDefault="00BB2DA8" w:rsidP="00FE4AAA">
            <w:pPr>
              <w:numPr>
                <w:ilvl w:val="0"/>
                <w:numId w:val="23"/>
              </w:numPr>
              <w:rPr>
                <w:rFonts w:hint="eastAsia"/>
                <w:bCs/>
                <w:sz w:val="24"/>
              </w:rPr>
            </w:pPr>
            <w:r w:rsidRPr="00A77C98">
              <w:rPr>
                <w:rFonts w:hint="eastAsia"/>
                <w:bCs/>
                <w:sz w:val="24"/>
              </w:rPr>
              <w:lastRenderedPageBreak/>
              <w:t>take into account</w:t>
            </w:r>
          </w:p>
          <w:p w:rsidR="00BB2DA8" w:rsidRPr="00A77C98" w:rsidRDefault="00BB2DA8" w:rsidP="00FE4AAA">
            <w:pPr>
              <w:numPr>
                <w:ilvl w:val="0"/>
                <w:numId w:val="23"/>
              </w:numPr>
              <w:rPr>
                <w:rFonts w:hint="eastAsia"/>
                <w:bCs/>
                <w:sz w:val="24"/>
              </w:rPr>
            </w:pPr>
            <w:r w:rsidRPr="00A77C98">
              <w:rPr>
                <w:rFonts w:hint="eastAsia"/>
                <w:bCs/>
                <w:sz w:val="24"/>
              </w:rPr>
              <w:t>apply to</w:t>
            </w:r>
          </w:p>
          <w:p w:rsidR="00BB2DA8" w:rsidRPr="00A77C98" w:rsidRDefault="00BB2DA8" w:rsidP="00FE4AAA">
            <w:pPr>
              <w:numPr>
                <w:ilvl w:val="0"/>
                <w:numId w:val="23"/>
              </w:numPr>
              <w:rPr>
                <w:rFonts w:hint="eastAsia"/>
                <w:bCs/>
                <w:sz w:val="24"/>
              </w:rPr>
            </w:pPr>
            <w:r w:rsidRPr="00A77C98">
              <w:rPr>
                <w:rFonts w:hint="eastAsia"/>
                <w:bCs/>
                <w:sz w:val="24"/>
              </w:rPr>
              <w:t>keep</w:t>
            </w:r>
            <w:r w:rsidRPr="00A77C98">
              <w:rPr>
                <w:rFonts w:hint="eastAsia"/>
                <w:bCs/>
                <w:sz w:val="24"/>
              </w:rPr>
              <w:t>…</w:t>
            </w:r>
            <w:r w:rsidRPr="00A77C98">
              <w:rPr>
                <w:rFonts w:hint="eastAsia"/>
                <w:bCs/>
                <w:sz w:val="24"/>
              </w:rPr>
              <w:t xml:space="preserve"> in check</w:t>
            </w:r>
          </w:p>
          <w:p w:rsidR="00BB2DA8" w:rsidRPr="00A77C98" w:rsidRDefault="00BB2DA8" w:rsidP="00FE4AAA">
            <w:pPr>
              <w:numPr>
                <w:ilvl w:val="0"/>
                <w:numId w:val="23"/>
              </w:numPr>
              <w:rPr>
                <w:rFonts w:hint="eastAsia"/>
                <w:bCs/>
                <w:sz w:val="24"/>
              </w:rPr>
            </w:pPr>
            <w:r w:rsidRPr="00A77C98">
              <w:rPr>
                <w:rFonts w:hint="eastAsia"/>
                <w:bCs/>
                <w:sz w:val="24"/>
              </w:rPr>
              <w:t>engage in</w:t>
            </w:r>
          </w:p>
          <w:p w:rsidR="00BB2DA8" w:rsidRPr="00A77C98" w:rsidRDefault="00BB2DA8" w:rsidP="00FE4AAA">
            <w:pPr>
              <w:numPr>
                <w:ilvl w:val="0"/>
                <w:numId w:val="23"/>
              </w:numPr>
              <w:rPr>
                <w:rFonts w:hint="eastAsia"/>
                <w:bCs/>
                <w:sz w:val="24"/>
              </w:rPr>
            </w:pPr>
            <w:r w:rsidRPr="00A77C98">
              <w:rPr>
                <w:rFonts w:hint="eastAsia"/>
                <w:bCs/>
                <w:sz w:val="24"/>
              </w:rPr>
              <w:t>get involved in</w:t>
            </w:r>
          </w:p>
          <w:p w:rsidR="00BB2DA8" w:rsidRPr="00A77C98" w:rsidRDefault="00BB2DA8" w:rsidP="00FE4AAA">
            <w:pPr>
              <w:numPr>
                <w:ilvl w:val="0"/>
                <w:numId w:val="23"/>
              </w:numPr>
              <w:rPr>
                <w:bCs/>
                <w:sz w:val="24"/>
              </w:rPr>
            </w:pPr>
            <w:r w:rsidRPr="00A77C98">
              <w:rPr>
                <w:rFonts w:hint="eastAsia"/>
                <w:bCs/>
                <w:color w:val="000000"/>
                <w:sz w:val="24"/>
              </w:rPr>
              <w:t>ensure that</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lastRenderedPageBreak/>
              <w:t>U</w:t>
            </w:r>
            <w:r w:rsidRPr="0031387F">
              <w:rPr>
                <w:rFonts w:hint="eastAsia"/>
                <w:bCs/>
                <w:sz w:val="24"/>
              </w:rPr>
              <w:t>nit 8</w:t>
            </w:r>
          </w:p>
        </w:tc>
        <w:tc>
          <w:tcPr>
            <w:tcW w:w="7560" w:type="dxa"/>
          </w:tcPr>
          <w:p w:rsidR="00BB2DA8" w:rsidRPr="0031387F" w:rsidRDefault="00BB2DA8" w:rsidP="00FE4AAA">
            <w:pPr>
              <w:numPr>
                <w:ilvl w:val="0"/>
                <w:numId w:val="24"/>
              </w:numPr>
              <w:rPr>
                <w:bCs/>
                <w:sz w:val="24"/>
              </w:rPr>
            </w:pPr>
            <w:r w:rsidRPr="0031387F">
              <w:rPr>
                <w:rFonts w:hint="eastAsia"/>
                <w:bCs/>
                <w:sz w:val="24"/>
              </w:rPr>
              <w:t>be entitled</w:t>
            </w:r>
          </w:p>
          <w:p w:rsidR="00BB2DA8" w:rsidRPr="0031387F" w:rsidRDefault="00BB2DA8" w:rsidP="00FE4AAA">
            <w:pPr>
              <w:numPr>
                <w:ilvl w:val="0"/>
                <w:numId w:val="24"/>
              </w:numPr>
              <w:rPr>
                <w:rFonts w:hint="eastAsia"/>
                <w:bCs/>
                <w:sz w:val="24"/>
              </w:rPr>
            </w:pPr>
            <w:r w:rsidRPr="0031387F">
              <w:rPr>
                <w:rFonts w:hint="eastAsia"/>
                <w:bCs/>
                <w:sz w:val="24"/>
              </w:rPr>
              <w:t>make up</w:t>
            </w:r>
          </w:p>
          <w:p w:rsidR="00BB2DA8" w:rsidRPr="00A77C98" w:rsidRDefault="00BB2DA8" w:rsidP="00FE4AAA">
            <w:pPr>
              <w:numPr>
                <w:ilvl w:val="0"/>
                <w:numId w:val="24"/>
              </w:numPr>
              <w:rPr>
                <w:rFonts w:hint="eastAsia"/>
                <w:bCs/>
                <w:sz w:val="24"/>
              </w:rPr>
            </w:pPr>
            <w:r w:rsidRPr="00A77C98">
              <w:rPr>
                <w:rFonts w:hint="eastAsia"/>
                <w:bCs/>
                <w:sz w:val="24"/>
              </w:rPr>
              <w:t>be better off</w:t>
            </w:r>
          </w:p>
          <w:p w:rsidR="00BB2DA8" w:rsidRPr="00A77C98" w:rsidRDefault="00BB2DA8" w:rsidP="00FE4AAA">
            <w:pPr>
              <w:numPr>
                <w:ilvl w:val="0"/>
                <w:numId w:val="24"/>
              </w:numPr>
              <w:rPr>
                <w:rFonts w:hint="eastAsia"/>
                <w:bCs/>
                <w:sz w:val="24"/>
              </w:rPr>
            </w:pPr>
            <w:r w:rsidRPr="00A77C98">
              <w:rPr>
                <w:rFonts w:hint="eastAsia"/>
                <w:bCs/>
                <w:sz w:val="24"/>
              </w:rPr>
              <w:t xml:space="preserve">interpret </w:t>
            </w:r>
            <w:r w:rsidRPr="00A77C98">
              <w:rPr>
                <w:rFonts w:hint="eastAsia"/>
                <w:bCs/>
                <w:sz w:val="24"/>
              </w:rPr>
              <w:t>…</w:t>
            </w:r>
            <w:r w:rsidRPr="00A77C98">
              <w:rPr>
                <w:rFonts w:hint="eastAsia"/>
                <w:bCs/>
                <w:sz w:val="24"/>
              </w:rPr>
              <w:t xml:space="preserve"> as</w:t>
            </w:r>
          </w:p>
          <w:p w:rsidR="00BB2DA8" w:rsidRPr="00A77C98" w:rsidRDefault="00BB2DA8" w:rsidP="00FE4AAA">
            <w:pPr>
              <w:numPr>
                <w:ilvl w:val="0"/>
                <w:numId w:val="24"/>
              </w:numPr>
              <w:rPr>
                <w:rFonts w:hint="eastAsia"/>
                <w:bCs/>
                <w:sz w:val="24"/>
              </w:rPr>
            </w:pPr>
            <w:r w:rsidRPr="00A77C98">
              <w:rPr>
                <w:rFonts w:hint="eastAsia"/>
                <w:bCs/>
                <w:sz w:val="24"/>
              </w:rPr>
              <w:t xml:space="preserve">isolate </w:t>
            </w:r>
            <w:proofErr w:type="spellStart"/>
            <w:r w:rsidRPr="00A77C98">
              <w:rPr>
                <w:rFonts w:hint="eastAsia"/>
                <w:bCs/>
                <w:sz w:val="24"/>
              </w:rPr>
              <w:t>sb</w:t>
            </w:r>
            <w:proofErr w:type="spellEnd"/>
            <w:r w:rsidRPr="00A77C98">
              <w:rPr>
                <w:rFonts w:hint="eastAsia"/>
                <w:bCs/>
                <w:sz w:val="24"/>
              </w:rPr>
              <w:t xml:space="preserve"> from</w:t>
            </w:r>
          </w:p>
          <w:p w:rsidR="00BB2DA8" w:rsidRPr="00A77C98" w:rsidRDefault="00BB2DA8" w:rsidP="00FE4AAA">
            <w:pPr>
              <w:numPr>
                <w:ilvl w:val="0"/>
                <w:numId w:val="24"/>
              </w:numPr>
              <w:rPr>
                <w:rFonts w:hint="eastAsia"/>
                <w:bCs/>
                <w:sz w:val="24"/>
              </w:rPr>
            </w:pPr>
            <w:r w:rsidRPr="00A77C98">
              <w:rPr>
                <w:rFonts w:hint="eastAsia"/>
                <w:bCs/>
                <w:sz w:val="24"/>
              </w:rPr>
              <w:t>going it alone to</w:t>
            </w:r>
          </w:p>
          <w:p w:rsidR="00BB2DA8" w:rsidRPr="00A77C98" w:rsidRDefault="00BB2DA8" w:rsidP="00FE4AAA">
            <w:pPr>
              <w:numPr>
                <w:ilvl w:val="0"/>
                <w:numId w:val="24"/>
              </w:numPr>
              <w:rPr>
                <w:rFonts w:hint="eastAsia"/>
                <w:bCs/>
                <w:sz w:val="24"/>
              </w:rPr>
            </w:pPr>
            <w:r w:rsidRPr="00A77C98">
              <w:rPr>
                <w:rFonts w:hint="eastAsia"/>
                <w:bCs/>
                <w:sz w:val="24"/>
              </w:rPr>
              <w:t>account for</w:t>
            </w:r>
          </w:p>
          <w:p w:rsidR="00BB2DA8" w:rsidRPr="00A77C98" w:rsidRDefault="00BB2DA8" w:rsidP="00FE4AAA">
            <w:pPr>
              <w:numPr>
                <w:ilvl w:val="0"/>
                <w:numId w:val="24"/>
              </w:numPr>
              <w:rPr>
                <w:rFonts w:hint="eastAsia"/>
                <w:bCs/>
                <w:sz w:val="24"/>
              </w:rPr>
            </w:pPr>
            <w:r w:rsidRPr="00A77C98">
              <w:rPr>
                <w:rFonts w:hint="eastAsia"/>
                <w:bCs/>
                <w:sz w:val="24"/>
              </w:rPr>
              <w:t>subject to</w:t>
            </w:r>
          </w:p>
          <w:p w:rsidR="00BB2DA8" w:rsidRPr="0031387F" w:rsidRDefault="00BB2DA8" w:rsidP="00FE4AAA">
            <w:pPr>
              <w:numPr>
                <w:ilvl w:val="0"/>
                <w:numId w:val="24"/>
              </w:numPr>
              <w:rPr>
                <w:bCs/>
                <w:sz w:val="24"/>
              </w:rPr>
            </w:pPr>
            <w:r>
              <w:rPr>
                <w:rFonts w:hint="eastAsia"/>
                <w:bCs/>
                <w:color w:val="000000"/>
                <w:sz w:val="24"/>
              </w:rPr>
              <w:t>be keen on</w:t>
            </w:r>
          </w:p>
        </w:tc>
      </w:tr>
    </w:tbl>
    <w:p w:rsidR="00BB2DA8" w:rsidRPr="00765337" w:rsidRDefault="00BB2DA8" w:rsidP="00BB2DA8">
      <w:pPr>
        <w:rPr>
          <w:rFonts w:hint="eastAsia"/>
          <w:bCs/>
          <w:sz w:val="24"/>
        </w:rPr>
      </w:pPr>
    </w:p>
    <w:p w:rsidR="00BB2DA8" w:rsidRPr="00765337" w:rsidRDefault="00BB2DA8" w:rsidP="00BB2DA8">
      <w:pPr>
        <w:rPr>
          <w:rFonts w:hint="eastAsia"/>
          <w:b/>
          <w:bCs/>
          <w:sz w:val="24"/>
        </w:rPr>
      </w:pPr>
      <w:r w:rsidRPr="00765337">
        <w:rPr>
          <w:rFonts w:hint="eastAsia"/>
          <w:b/>
          <w:bCs/>
          <w:sz w:val="24"/>
        </w:rPr>
        <w:t>Part 3  Parap</w:t>
      </w:r>
      <w:r w:rsidRPr="00765337">
        <w:rPr>
          <w:b/>
          <w:bCs/>
          <w:sz w:val="24"/>
        </w:rPr>
        <w:t>hrase</w:t>
      </w:r>
      <w:r w:rsidRPr="00765337">
        <w:rPr>
          <w:rFonts w:hint="eastAsia"/>
          <w:b/>
          <w:bCs/>
          <w:sz w:val="24"/>
        </w:rPr>
        <w:t xml:space="preserve">: you are expected to understand the following sentences from the textbook and know how to phrase them properly. </w:t>
      </w:r>
      <w:r w:rsidRPr="00765337">
        <w:rPr>
          <w:b/>
          <w:bCs/>
          <w:sz w:val="24"/>
        </w:rPr>
        <w:t>T</w:t>
      </w:r>
      <w:r w:rsidRPr="00765337">
        <w:rPr>
          <w:rFonts w:hint="eastAsia"/>
          <w:b/>
          <w:bCs/>
          <w:sz w:val="24"/>
        </w:rPr>
        <w:t xml:space="preserve">he reference answers are included in the tutorial PPT on the course forum uploaded by me. </w:t>
      </w:r>
    </w:p>
    <w:p w:rsidR="00BB2DA8" w:rsidRPr="00765337" w:rsidRDefault="00BB2DA8" w:rsidP="00BB2DA8">
      <w:pPr>
        <w:rPr>
          <w:rFonts w:hint="eastAsia"/>
          <w:b/>
          <w:bCs/>
          <w:sz w:val="24"/>
        </w:rPr>
      </w:pPr>
    </w:p>
    <w:tbl>
      <w:tblPr>
        <w:tblW w:w="8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7560"/>
      </w:tblGrid>
      <w:tr w:rsidR="00BB2DA8" w:rsidRPr="0031387F" w:rsidTr="00FE4AAA">
        <w:tc>
          <w:tcPr>
            <w:tcW w:w="1030" w:type="dxa"/>
          </w:tcPr>
          <w:p w:rsidR="00BB2DA8" w:rsidRPr="0031387F" w:rsidRDefault="00BB2DA8" w:rsidP="00FE4AAA">
            <w:pPr>
              <w:jc w:val="center"/>
              <w:rPr>
                <w:rFonts w:hint="eastAsia"/>
                <w:b/>
                <w:bCs/>
                <w:sz w:val="24"/>
              </w:rPr>
            </w:pPr>
            <w:r w:rsidRPr="0031387F">
              <w:rPr>
                <w:b/>
                <w:bCs/>
                <w:sz w:val="24"/>
              </w:rPr>
              <w:t>U</w:t>
            </w:r>
            <w:r w:rsidRPr="0031387F">
              <w:rPr>
                <w:rFonts w:hint="eastAsia"/>
                <w:b/>
                <w:bCs/>
                <w:sz w:val="24"/>
              </w:rPr>
              <w:t>nit</w:t>
            </w:r>
          </w:p>
        </w:tc>
        <w:tc>
          <w:tcPr>
            <w:tcW w:w="7560" w:type="dxa"/>
          </w:tcPr>
          <w:p w:rsidR="00BB2DA8" w:rsidRPr="0031387F" w:rsidRDefault="00BB2DA8" w:rsidP="00FE4AAA">
            <w:pPr>
              <w:jc w:val="center"/>
              <w:rPr>
                <w:rFonts w:hint="eastAsia"/>
                <w:b/>
                <w:bCs/>
                <w:sz w:val="24"/>
              </w:rPr>
            </w:pPr>
            <w:r w:rsidRPr="0031387F">
              <w:rPr>
                <w:b/>
                <w:bCs/>
                <w:sz w:val="24"/>
              </w:rPr>
              <w:t>S</w:t>
            </w:r>
            <w:r w:rsidRPr="0031387F">
              <w:rPr>
                <w:rFonts w:hint="eastAsia"/>
                <w:b/>
                <w:bCs/>
                <w:sz w:val="24"/>
              </w:rPr>
              <w:t>entences</w:t>
            </w:r>
          </w:p>
        </w:tc>
      </w:tr>
      <w:tr w:rsidR="00BB2DA8" w:rsidRPr="0031387F" w:rsidTr="00FE4AAA">
        <w:tc>
          <w:tcPr>
            <w:tcW w:w="1030" w:type="dxa"/>
          </w:tcPr>
          <w:p w:rsidR="00BB2DA8" w:rsidRPr="0031387F" w:rsidRDefault="00BB2DA8" w:rsidP="00FE4AAA">
            <w:pPr>
              <w:rPr>
                <w:bCs/>
                <w:sz w:val="24"/>
              </w:rPr>
            </w:pPr>
            <w:r w:rsidRPr="0031387F">
              <w:rPr>
                <w:bCs/>
                <w:sz w:val="24"/>
              </w:rPr>
              <w:t>Unit 1</w:t>
            </w:r>
          </w:p>
        </w:tc>
        <w:tc>
          <w:tcPr>
            <w:tcW w:w="7560" w:type="dxa"/>
          </w:tcPr>
          <w:p w:rsidR="00BB2DA8" w:rsidRPr="0031387F" w:rsidRDefault="00BB2DA8" w:rsidP="00FE4AAA">
            <w:pPr>
              <w:numPr>
                <w:ilvl w:val="3"/>
                <w:numId w:val="26"/>
              </w:numPr>
              <w:tabs>
                <w:tab w:val="clear" w:pos="1680"/>
                <w:tab w:val="num" w:pos="410"/>
              </w:tabs>
              <w:ind w:hanging="1680"/>
              <w:rPr>
                <w:bCs/>
                <w:sz w:val="24"/>
              </w:rPr>
            </w:pPr>
            <w:r w:rsidRPr="0031387F">
              <w:rPr>
                <w:rFonts w:hint="eastAsia"/>
                <w:bCs/>
                <w:sz w:val="24"/>
              </w:rPr>
              <w:t xml:space="preserve">You </w:t>
            </w:r>
            <w:r w:rsidRPr="0031387F">
              <w:rPr>
                <w:rFonts w:hint="eastAsia"/>
                <w:bCs/>
                <w:sz w:val="24"/>
                <w:u w:val="single"/>
              </w:rPr>
              <w:t>are expected to</w:t>
            </w:r>
            <w:r w:rsidRPr="0031387F">
              <w:rPr>
                <w:rFonts w:hint="eastAsia"/>
                <w:bCs/>
                <w:sz w:val="24"/>
              </w:rPr>
              <w:t xml:space="preserve"> read some of the items </w:t>
            </w:r>
            <w:r w:rsidRPr="0031387F">
              <w:rPr>
                <w:rFonts w:hint="eastAsia"/>
                <w:bCs/>
                <w:sz w:val="24"/>
              </w:rPr>
              <w:t>–</w:t>
            </w:r>
            <w:r w:rsidRPr="0031387F">
              <w:rPr>
                <w:rFonts w:hint="eastAsia"/>
                <w:bCs/>
                <w:sz w:val="24"/>
              </w:rPr>
              <w:t xml:space="preserve"> and to </w:t>
            </w:r>
            <w:r w:rsidRPr="0031387F">
              <w:rPr>
                <w:rFonts w:hint="eastAsia"/>
                <w:bCs/>
                <w:sz w:val="24"/>
              </w:rPr>
              <w:t>“</w:t>
            </w:r>
            <w:r w:rsidRPr="0031387F">
              <w:rPr>
                <w:rFonts w:hint="eastAsia"/>
                <w:bCs/>
                <w:sz w:val="24"/>
                <w:u w:val="single"/>
              </w:rPr>
              <w:t>dip into</w:t>
            </w:r>
            <w:r w:rsidRPr="0031387F">
              <w:rPr>
                <w:bCs/>
                <w:sz w:val="24"/>
              </w:rPr>
              <w:t>” others.</w:t>
            </w:r>
          </w:p>
          <w:p w:rsidR="00BB2DA8" w:rsidRPr="0031387F" w:rsidRDefault="00BB2DA8" w:rsidP="00FE4AAA">
            <w:pPr>
              <w:numPr>
                <w:ilvl w:val="0"/>
                <w:numId w:val="26"/>
              </w:numPr>
              <w:rPr>
                <w:rFonts w:hint="eastAsia"/>
                <w:bCs/>
                <w:sz w:val="24"/>
              </w:rPr>
            </w:pPr>
            <w:r w:rsidRPr="0031387F">
              <w:rPr>
                <w:rFonts w:hint="eastAsia"/>
                <w:bCs/>
                <w:sz w:val="24"/>
              </w:rPr>
              <w:t xml:space="preserve">It is of course </w:t>
            </w:r>
            <w:r w:rsidRPr="0031387F">
              <w:rPr>
                <w:rFonts w:hint="eastAsia"/>
                <w:bCs/>
                <w:sz w:val="24"/>
                <w:u w:val="single"/>
              </w:rPr>
              <w:t>essential</w:t>
            </w:r>
            <w:r w:rsidRPr="0031387F">
              <w:rPr>
                <w:rFonts w:hint="eastAsia"/>
                <w:bCs/>
                <w:sz w:val="24"/>
              </w:rPr>
              <w:t xml:space="preserve"> to study </w:t>
            </w:r>
            <w:r w:rsidRPr="0031387F">
              <w:rPr>
                <w:rFonts w:hint="eastAsia"/>
                <w:bCs/>
                <w:sz w:val="24"/>
              </w:rPr>
              <w:t>“</w:t>
            </w:r>
            <w:r w:rsidRPr="0031387F">
              <w:rPr>
                <w:rFonts w:hint="eastAsia"/>
                <w:bCs/>
                <w:sz w:val="24"/>
                <w:u w:val="single"/>
              </w:rPr>
              <w:t>core</w:t>
            </w:r>
            <w:r w:rsidRPr="0031387F">
              <w:rPr>
                <w:bCs/>
                <w:sz w:val="24"/>
              </w:rPr>
              <w:t>” subjects.</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2</w:t>
            </w:r>
          </w:p>
        </w:tc>
        <w:tc>
          <w:tcPr>
            <w:tcW w:w="7560" w:type="dxa"/>
          </w:tcPr>
          <w:p w:rsidR="00BB2DA8" w:rsidRPr="0031387F" w:rsidRDefault="00BB2DA8" w:rsidP="00FE4AAA">
            <w:pPr>
              <w:numPr>
                <w:ilvl w:val="0"/>
                <w:numId w:val="25"/>
              </w:numPr>
              <w:rPr>
                <w:bCs/>
                <w:sz w:val="24"/>
              </w:rPr>
            </w:pPr>
            <w:r w:rsidRPr="0031387F">
              <w:rPr>
                <w:rFonts w:hint="eastAsia"/>
                <w:bCs/>
                <w:sz w:val="24"/>
              </w:rPr>
              <w:t xml:space="preserve">However, </w:t>
            </w:r>
            <w:r w:rsidRPr="0031387F">
              <w:rPr>
                <w:rFonts w:hint="eastAsia"/>
                <w:bCs/>
                <w:sz w:val="24"/>
                <w:u w:val="single"/>
              </w:rPr>
              <w:t>other than</w:t>
            </w:r>
            <w:r w:rsidRPr="0031387F">
              <w:rPr>
                <w:rFonts w:hint="eastAsia"/>
                <w:bCs/>
                <w:sz w:val="24"/>
              </w:rPr>
              <w:t xml:space="preserve"> wishing others a happy Thanksgiving, Thanksgiving </w:t>
            </w:r>
            <w:r w:rsidRPr="0031387F">
              <w:rPr>
                <w:rFonts w:hint="eastAsia"/>
                <w:bCs/>
                <w:sz w:val="24"/>
                <w:u w:val="single"/>
              </w:rPr>
              <w:t>is not nearly as demanding as Christmas</w:t>
            </w:r>
            <w:r w:rsidRPr="0031387F">
              <w:rPr>
                <w:rFonts w:hint="eastAsia"/>
                <w:bCs/>
                <w:sz w:val="24"/>
              </w:rPr>
              <w:t>.</w:t>
            </w:r>
          </w:p>
          <w:p w:rsidR="00BB2DA8" w:rsidRDefault="00BB2DA8" w:rsidP="00FE4AAA">
            <w:pPr>
              <w:numPr>
                <w:ilvl w:val="0"/>
                <w:numId w:val="25"/>
              </w:numPr>
              <w:rPr>
                <w:rFonts w:hint="eastAsia"/>
                <w:bCs/>
                <w:sz w:val="24"/>
              </w:rPr>
            </w:pPr>
            <w:r w:rsidRPr="0031387F">
              <w:rPr>
                <w:rFonts w:hint="eastAsia"/>
                <w:bCs/>
                <w:sz w:val="24"/>
                <w:u w:val="single"/>
              </w:rPr>
              <w:t>The celebration of Christmas goes far beyond its origins</w:t>
            </w:r>
            <w:r w:rsidRPr="0031387F">
              <w:rPr>
                <w:rFonts w:hint="eastAsia"/>
                <w:bCs/>
                <w:sz w:val="24"/>
              </w:rPr>
              <w:t xml:space="preserve">, and most of its festivities </w:t>
            </w:r>
            <w:r w:rsidRPr="0031387F">
              <w:rPr>
                <w:rFonts w:hint="eastAsia"/>
                <w:bCs/>
                <w:sz w:val="24"/>
                <w:u w:val="single"/>
              </w:rPr>
              <w:t>have little to do with religion</w:t>
            </w:r>
            <w:r w:rsidRPr="0031387F">
              <w:rPr>
                <w:rFonts w:hint="eastAsia"/>
                <w:bCs/>
                <w:sz w:val="24"/>
              </w:rPr>
              <w:t>.</w:t>
            </w:r>
          </w:p>
          <w:p w:rsidR="00BB2DA8" w:rsidRPr="0031387F" w:rsidRDefault="00BB2DA8" w:rsidP="00FE4AAA">
            <w:pPr>
              <w:numPr>
                <w:ilvl w:val="0"/>
                <w:numId w:val="25"/>
              </w:numPr>
              <w:rPr>
                <w:bCs/>
                <w:sz w:val="24"/>
              </w:rPr>
            </w:pPr>
            <w:r w:rsidRPr="007B5F6E">
              <w:t xml:space="preserve">Every year, </w:t>
            </w:r>
            <w:r w:rsidRPr="007B5F6E">
              <w:rPr>
                <w:u w:val="single"/>
              </w:rPr>
              <w:t xml:space="preserve">voices rise to protest </w:t>
            </w:r>
            <w:r w:rsidRPr="007B5F6E">
              <w:t xml:space="preserve">the insane commercialization of Christmas, but </w:t>
            </w:r>
            <w:r w:rsidRPr="007B5F6E">
              <w:rPr>
                <w:u w:val="single"/>
              </w:rPr>
              <w:t>nothing has dimmed the enthusiasm for gift-giving</w:t>
            </w:r>
            <w:r w:rsidRPr="007B5F6E">
              <w:t>.</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3</w:t>
            </w:r>
          </w:p>
        </w:tc>
        <w:tc>
          <w:tcPr>
            <w:tcW w:w="7560" w:type="dxa"/>
          </w:tcPr>
          <w:p w:rsidR="00BB2DA8" w:rsidRPr="0031387F" w:rsidRDefault="00BB2DA8" w:rsidP="00FE4AAA">
            <w:pPr>
              <w:numPr>
                <w:ilvl w:val="0"/>
                <w:numId w:val="27"/>
              </w:numPr>
              <w:rPr>
                <w:bCs/>
                <w:sz w:val="24"/>
              </w:rPr>
            </w:pPr>
            <w:r w:rsidRPr="0031387F">
              <w:rPr>
                <w:rFonts w:hint="eastAsia"/>
                <w:bCs/>
                <w:sz w:val="24"/>
                <w:u w:val="single"/>
              </w:rPr>
              <w:t>While the social program managed to reduce the most extreme poverty in Appalachia</w:t>
            </w:r>
            <w:r w:rsidRPr="0031387F">
              <w:rPr>
                <w:rFonts w:hint="eastAsia"/>
                <w:bCs/>
                <w:sz w:val="24"/>
              </w:rPr>
              <w:t>, the government</w:t>
            </w:r>
            <w:r w:rsidRPr="0031387F">
              <w:rPr>
                <w:rFonts w:hint="eastAsia"/>
                <w:bCs/>
                <w:sz w:val="24"/>
              </w:rPr>
              <w:t>’</w:t>
            </w:r>
            <w:r w:rsidRPr="0031387F">
              <w:rPr>
                <w:rFonts w:hint="eastAsia"/>
                <w:bCs/>
                <w:sz w:val="24"/>
              </w:rPr>
              <w:t xml:space="preserve">s role has since changed </w:t>
            </w:r>
            <w:r w:rsidRPr="0031387F">
              <w:rPr>
                <w:rFonts w:hint="eastAsia"/>
                <w:bCs/>
                <w:sz w:val="24"/>
                <w:u w:val="single"/>
              </w:rPr>
              <w:t>dramatically</w:t>
            </w:r>
            <w:r w:rsidRPr="0031387F">
              <w:rPr>
                <w:rFonts w:hint="eastAsia"/>
                <w:bCs/>
                <w:sz w:val="24"/>
              </w:rPr>
              <w:t>.</w:t>
            </w:r>
          </w:p>
          <w:p w:rsidR="00BB2DA8" w:rsidRPr="00B661C8" w:rsidRDefault="00BB2DA8" w:rsidP="00FE4AAA">
            <w:pPr>
              <w:numPr>
                <w:ilvl w:val="0"/>
                <w:numId w:val="27"/>
              </w:numPr>
              <w:rPr>
                <w:rFonts w:hint="eastAsia"/>
                <w:bCs/>
                <w:sz w:val="24"/>
              </w:rPr>
            </w:pPr>
            <w:r w:rsidRPr="0031387F">
              <w:rPr>
                <w:rFonts w:hint="eastAsia"/>
                <w:bCs/>
                <w:sz w:val="24"/>
              </w:rPr>
              <w:t xml:space="preserve">While the resulting social program </w:t>
            </w:r>
            <w:r w:rsidRPr="0031387F">
              <w:rPr>
                <w:rFonts w:hint="eastAsia"/>
                <w:bCs/>
                <w:sz w:val="24"/>
                <w:u w:val="single"/>
              </w:rPr>
              <w:t>managed to reduce</w:t>
            </w:r>
            <w:r w:rsidRPr="0031387F">
              <w:rPr>
                <w:rFonts w:hint="eastAsia"/>
                <w:bCs/>
                <w:sz w:val="24"/>
              </w:rPr>
              <w:t xml:space="preserve"> the most extreme poverty in Appalachia, the government</w:t>
            </w:r>
            <w:r w:rsidRPr="0031387F">
              <w:rPr>
                <w:rFonts w:hint="eastAsia"/>
                <w:bCs/>
                <w:sz w:val="24"/>
              </w:rPr>
              <w:t>’</w:t>
            </w:r>
            <w:r w:rsidRPr="0031387F">
              <w:rPr>
                <w:rFonts w:hint="eastAsia"/>
                <w:bCs/>
                <w:sz w:val="24"/>
              </w:rPr>
              <w:t xml:space="preserve">s role has since changed </w:t>
            </w:r>
            <w:r w:rsidRPr="0031387F">
              <w:rPr>
                <w:rFonts w:hint="eastAsia"/>
                <w:bCs/>
                <w:sz w:val="24"/>
                <w:u w:val="single"/>
              </w:rPr>
              <w:t>dramatically.</w:t>
            </w:r>
          </w:p>
          <w:p w:rsidR="00BB2DA8" w:rsidRPr="0031387F" w:rsidRDefault="00BB2DA8" w:rsidP="00FE4AAA">
            <w:pPr>
              <w:numPr>
                <w:ilvl w:val="0"/>
                <w:numId w:val="27"/>
              </w:numPr>
              <w:rPr>
                <w:bCs/>
                <w:sz w:val="24"/>
              </w:rPr>
            </w:pPr>
            <w:r w:rsidRPr="007B5F6E">
              <w:rPr>
                <w:rFonts w:hint="eastAsia"/>
                <w:bCs/>
                <w:color w:val="000000"/>
                <w:sz w:val="24"/>
                <w:u w:val="single"/>
              </w:rPr>
              <w:t xml:space="preserve">According to their accounts, the factory fits the definition of a sweatshop as specified by the laws of more than a dozen </w:t>
            </w:r>
            <w:smartTag w:uri="urn:schemas-microsoft-com:office:smarttags" w:element="place">
              <w:smartTag w:uri="urn:schemas-microsoft-com:office:smarttags" w:element="country-region">
                <w:r w:rsidRPr="007B5F6E">
                  <w:rPr>
                    <w:rFonts w:hint="eastAsia"/>
                    <w:bCs/>
                    <w:color w:val="000000"/>
                    <w:sz w:val="24"/>
                    <w:u w:val="single"/>
                  </w:rPr>
                  <w:t>US</w:t>
                </w:r>
              </w:smartTag>
            </w:smartTag>
            <w:r w:rsidRPr="007B5F6E">
              <w:rPr>
                <w:rFonts w:hint="eastAsia"/>
                <w:bCs/>
                <w:color w:val="000000"/>
                <w:sz w:val="24"/>
                <w:u w:val="single"/>
              </w:rPr>
              <w:t xml:space="preserve"> cities and counties that ban using public funds to buy from such places.</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4</w:t>
            </w:r>
          </w:p>
        </w:tc>
        <w:tc>
          <w:tcPr>
            <w:tcW w:w="7560" w:type="dxa"/>
          </w:tcPr>
          <w:p w:rsidR="00BB2DA8" w:rsidRPr="0031387F" w:rsidRDefault="00BB2DA8" w:rsidP="00FE4AAA">
            <w:pPr>
              <w:numPr>
                <w:ilvl w:val="0"/>
                <w:numId w:val="28"/>
              </w:numPr>
              <w:rPr>
                <w:bCs/>
                <w:sz w:val="24"/>
              </w:rPr>
            </w:pPr>
            <w:r w:rsidRPr="0031387F">
              <w:rPr>
                <w:rFonts w:hint="eastAsia"/>
                <w:bCs/>
                <w:sz w:val="24"/>
              </w:rPr>
              <w:t xml:space="preserve">A number of </w:t>
            </w:r>
            <w:r w:rsidRPr="0031387F">
              <w:rPr>
                <w:rFonts w:hint="eastAsia"/>
                <w:bCs/>
                <w:sz w:val="24"/>
                <w:u w:val="single"/>
              </w:rPr>
              <w:t xml:space="preserve">estimates </w:t>
            </w:r>
            <w:r w:rsidRPr="0031387F">
              <w:rPr>
                <w:rFonts w:hint="eastAsia"/>
                <w:bCs/>
                <w:sz w:val="24"/>
              </w:rPr>
              <w:t xml:space="preserve">have been made </w:t>
            </w:r>
            <w:r w:rsidRPr="0031387F">
              <w:rPr>
                <w:rFonts w:hint="eastAsia"/>
                <w:bCs/>
                <w:sz w:val="24"/>
                <w:u w:val="single"/>
              </w:rPr>
              <w:t>as to</w:t>
            </w:r>
            <w:r w:rsidRPr="0031387F">
              <w:rPr>
                <w:rFonts w:hint="eastAsia"/>
                <w:bCs/>
                <w:sz w:val="24"/>
              </w:rPr>
              <w:t xml:space="preserve"> the level of future sea rises </w:t>
            </w:r>
            <w:r w:rsidRPr="0031387F">
              <w:rPr>
                <w:rFonts w:hint="eastAsia"/>
                <w:bCs/>
                <w:sz w:val="24"/>
                <w:u w:val="single"/>
              </w:rPr>
              <w:t>as a consequence of</w:t>
            </w:r>
            <w:r w:rsidRPr="0031387F">
              <w:rPr>
                <w:rFonts w:hint="eastAsia"/>
                <w:bCs/>
                <w:sz w:val="24"/>
              </w:rPr>
              <w:t xml:space="preserve"> climate change.</w:t>
            </w:r>
          </w:p>
          <w:p w:rsidR="00BB2DA8" w:rsidRPr="0031387F" w:rsidRDefault="00BB2DA8" w:rsidP="00FE4AAA">
            <w:pPr>
              <w:numPr>
                <w:ilvl w:val="0"/>
                <w:numId w:val="28"/>
              </w:numPr>
              <w:rPr>
                <w:rFonts w:hint="eastAsia"/>
                <w:bCs/>
                <w:sz w:val="24"/>
              </w:rPr>
            </w:pPr>
            <w:r w:rsidRPr="0031387F">
              <w:rPr>
                <w:rFonts w:hint="eastAsia"/>
                <w:bCs/>
                <w:sz w:val="24"/>
              </w:rPr>
              <w:t xml:space="preserve">Such </w:t>
            </w:r>
            <w:r w:rsidRPr="0031387F">
              <w:rPr>
                <w:rFonts w:hint="eastAsia"/>
                <w:bCs/>
                <w:sz w:val="24"/>
                <w:u w:val="single"/>
              </w:rPr>
              <w:t>a response</w:t>
            </w:r>
            <w:r w:rsidRPr="0031387F">
              <w:rPr>
                <w:rFonts w:hint="eastAsia"/>
                <w:bCs/>
                <w:sz w:val="24"/>
              </w:rPr>
              <w:t xml:space="preserve"> depends upon changes in the use of land in coastal areas, and in life style.</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5</w:t>
            </w:r>
          </w:p>
        </w:tc>
        <w:tc>
          <w:tcPr>
            <w:tcW w:w="7560" w:type="dxa"/>
          </w:tcPr>
          <w:p w:rsidR="00BB2DA8" w:rsidRPr="0031387F" w:rsidRDefault="00BB2DA8" w:rsidP="00FE4AAA">
            <w:pPr>
              <w:numPr>
                <w:ilvl w:val="0"/>
                <w:numId w:val="29"/>
              </w:numPr>
              <w:rPr>
                <w:rFonts w:hint="eastAsia"/>
                <w:bCs/>
                <w:sz w:val="24"/>
              </w:rPr>
            </w:pPr>
            <w:r w:rsidRPr="0031387F">
              <w:rPr>
                <w:rFonts w:hint="eastAsia"/>
                <w:bCs/>
                <w:sz w:val="24"/>
              </w:rPr>
              <w:t xml:space="preserve">With </w:t>
            </w:r>
            <w:r w:rsidRPr="0031387F">
              <w:rPr>
                <w:rFonts w:hint="eastAsia"/>
                <w:bCs/>
                <w:sz w:val="24"/>
                <w:u w:val="single"/>
              </w:rPr>
              <w:t>one last touch of humanity</w:t>
            </w:r>
            <w:r w:rsidRPr="0031387F">
              <w:rPr>
                <w:rFonts w:hint="eastAsia"/>
                <w:bCs/>
                <w:sz w:val="24"/>
              </w:rPr>
              <w:t xml:space="preserve"> I turned the blade back and struck him with the handle.</w:t>
            </w:r>
          </w:p>
          <w:p w:rsidR="00BB2DA8" w:rsidRPr="0031387F" w:rsidRDefault="00BB2DA8" w:rsidP="00FE4AAA">
            <w:pPr>
              <w:numPr>
                <w:ilvl w:val="0"/>
                <w:numId w:val="29"/>
              </w:numPr>
              <w:rPr>
                <w:rFonts w:hint="eastAsia"/>
                <w:bCs/>
                <w:sz w:val="24"/>
              </w:rPr>
            </w:pPr>
            <w:r w:rsidRPr="0031387F">
              <w:rPr>
                <w:rFonts w:hint="eastAsia"/>
                <w:bCs/>
                <w:sz w:val="24"/>
              </w:rPr>
              <w:lastRenderedPageBreak/>
              <w:t xml:space="preserve">In the darkness, </w:t>
            </w:r>
            <w:r w:rsidRPr="0031387F">
              <w:rPr>
                <w:rFonts w:hint="eastAsia"/>
                <w:bCs/>
                <w:sz w:val="24"/>
                <w:u w:val="single"/>
              </w:rPr>
              <w:t>I could just see the thing</w:t>
            </w:r>
            <w:r w:rsidRPr="0031387F">
              <w:rPr>
                <w:rFonts w:hint="eastAsia"/>
                <w:bCs/>
                <w:sz w:val="24"/>
                <w:u w:val="single"/>
              </w:rPr>
              <w:t>—</w:t>
            </w:r>
            <w:r w:rsidRPr="0031387F">
              <w:rPr>
                <w:rFonts w:hint="eastAsia"/>
                <w:bCs/>
                <w:sz w:val="24"/>
                <w:u w:val="single"/>
              </w:rPr>
              <w:t>like an elephant trunk more than anything else</w:t>
            </w:r>
            <w:r w:rsidRPr="0031387F">
              <w:rPr>
                <w:bCs/>
                <w:sz w:val="24"/>
              </w:rPr>
              <w:t xml:space="preserve">—waving towards me, and </w:t>
            </w:r>
            <w:r w:rsidRPr="0031387F">
              <w:rPr>
                <w:rFonts w:hint="eastAsia"/>
                <w:bCs/>
                <w:sz w:val="24"/>
              </w:rPr>
              <w:t>touching and examining the walls, coals, and ceiling.</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lastRenderedPageBreak/>
              <w:t>U</w:t>
            </w:r>
            <w:r w:rsidRPr="0031387F">
              <w:rPr>
                <w:rFonts w:hint="eastAsia"/>
                <w:bCs/>
                <w:sz w:val="24"/>
              </w:rPr>
              <w:t>nit 6</w:t>
            </w:r>
          </w:p>
        </w:tc>
        <w:tc>
          <w:tcPr>
            <w:tcW w:w="7560" w:type="dxa"/>
          </w:tcPr>
          <w:p w:rsidR="00BB2DA8" w:rsidRPr="0031387F" w:rsidRDefault="00BB2DA8" w:rsidP="00FE4AAA">
            <w:pPr>
              <w:numPr>
                <w:ilvl w:val="0"/>
                <w:numId w:val="30"/>
              </w:numPr>
              <w:rPr>
                <w:rFonts w:hint="eastAsia"/>
                <w:bCs/>
                <w:sz w:val="24"/>
              </w:rPr>
            </w:pPr>
            <w:r w:rsidRPr="0031387F">
              <w:rPr>
                <w:rFonts w:hint="eastAsia"/>
                <w:bCs/>
                <w:sz w:val="24"/>
              </w:rPr>
              <w:t xml:space="preserve">When deciding what computer to buy, the simplest and best advice is </w:t>
            </w:r>
            <w:r w:rsidRPr="0031387F">
              <w:rPr>
                <w:rFonts w:hint="eastAsia"/>
                <w:bCs/>
                <w:sz w:val="24"/>
                <w:u w:val="single"/>
              </w:rPr>
              <w:t>to go for the biggest numbers you can afford</w:t>
            </w:r>
            <w:r w:rsidRPr="0031387F">
              <w:rPr>
                <w:rFonts w:hint="eastAsia"/>
                <w:bCs/>
                <w:sz w:val="24"/>
              </w:rPr>
              <w:t>.</w:t>
            </w:r>
          </w:p>
          <w:p w:rsidR="00BB2DA8" w:rsidRDefault="00BB2DA8" w:rsidP="00FE4AAA">
            <w:pPr>
              <w:numPr>
                <w:ilvl w:val="0"/>
                <w:numId w:val="30"/>
              </w:numPr>
              <w:rPr>
                <w:rFonts w:hint="eastAsia"/>
                <w:bCs/>
                <w:sz w:val="24"/>
              </w:rPr>
            </w:pPr>
            <w:r w:rsidRPr="0031387F">
              <w:rPr>
                <w:rFonts w:hint="eastAsia"/>
                <w:bCs/>
                <w:sz w:val="24"/>
              </w:rPr>
              <w:t xml:space="preserve">Buying a personal computer is never easy. It is better to do some research, </w:t>
            </w:r>
            <w:r w:rsidRPr="0031387F">
              <w:rPr>
                <w:rFonts w:hint="eastAsia"/>
                <w:bCs/>
                <w:sz w:val="24"/>
                <w:u w:val="single"/>
              </w:rPr>
              <w:t>learn to find your way round some basic jargon</w:t>
            </w:r>
            <w:r w:rsidRPr="0031387F">
              <w:rPr>
                <w:rFonts w:hint="eastAsia"/>
                <w:bCs/>
                <w:sz w:val="24"/>
              </w:rPr>
              <w:t xml:space="preserve"> and ask some crucial questions.</w:t>
            </w:r>
          </w:p>
          <w:p w:rsidR="00BB2DA8" w:rsidRPr="0031387F" w:rsidRDefault="00BB2DA8" w:rsidP="00FE4AAA">
            <w:pPr>
              <w:numPr>
                <w:ilvl w:val="0"/>
                <w:numId w:val="30"/>
              </w:numPr>
              <w:rPr>
                <w:bCs/>
                <w:sz w:val="24"/>
              </w:rPr>
            </w:pPr>
            <w:r>
              <w:rPr>
                <w:rFonts w:hint="eastAsia"/>
                <w:szCs w:val="20"/>
              </w:rPr>
              <w:t>When you buy a computer, t</w:t>
            </w:r>
            <w:r>
              <w:rPr>
                <w:szCs w:val="20"/>
              </w:rPr>
              <w:t>he</w:t>
            </w:r>
            <w:r>
              <w:rPr>
                <w:rFonts w:hint="eastAsia"/>
                <w:szCs w:val="20"/>
              </w:rPr>
              <w:t xml:space="preserve"> choice is </w:t>
            </w:r>
            <w:r>
              <w:rPr>
                <w:rFonts w:hint="eastAsia"/>
                <w:szCs w:val="20"/>
                <w:u w:val="single"/>
              </w:rPr>
              <w:t>enormous</w:t>
            </w:r>
            <w:r>
              <w:rPr>
                <w:rFonts w:hint="eastAsia"/>
                <w:szCs w:val="20"/>
              </w:rPr>
              <w:t xml:space="preserve">. The range of prices, makes and models seems </w:t>
            </w:r>
            <w:r>
              <w:rPr>
                <w:rFonts w:hint="eastAsia"/>
                <w:szCs w:val="20"/>
                <w:u w:val="single"/>
              </w:rPr>
              <w:t>limitless</w:t>
            </w:r>
            <w:r>
              <w:rPr>
                <w:rFonts w:hint="eastAsia"/>
                <w:szCs w:val="20"/>
              </w:rPr>
              <w:t xml:space="preserve">, and advice </w:t>
            </w:r>
            <w:r>
              <w:rPr>
                <w:szCs w:val="20"/>
              </w:rPr>
              <w:t>will</w:t>
            </w:r>
            <w:r>
              <w:rPr>
                <w:rFonts w:hint="eastAsia"/>
                <w:szCs w:val="20"/>
              </w:rPr>
              <w:t xml:space="preserve"> </w:t>
            </w:r>
            <w:r>
              <w:rPr>
                <w:rFonts w:hint="eastAsia"/>
                <w:szCs w:val="20"/>
                <w:u w:val="single"/>
              </w:rPr>
              <w:t>come at</w:t>
            </w:r>
            <w:r>
              <w:rPr>
                <w:rFonts w:hint="eastAsia"/>
                <w:szCs w:val="20"/>
              </w:rPr>
              <w:t xml:space="preserve"> you from every angle.</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7</w:t>
            </w:r>
          </w:p>
        </w:tc>
        <w:tc>
          <w:tcPr>
            <w:tcW w:w="7560" w:type="dxa"/>
          </w:tcPr>
          <w:p w:rsidR="00BB2DA8" w:rsidRPr="0031387F" w:rsidRDefault="00BB2DA8" w:rsidP="00FE4AAA">
            <w:pPr>
              <w:numPr>
                <w:ilvl w:val="0"/>
                <w:numId w:val="1"/>
              </w:numPr>
              <w:rPr>
                <w:rFonts w:hint="eastAsia"/>
                <w:sz w:val="24"/>
              </w:rPr>
            </w:pPr>
            <w:r w:rsidRPr="0031387F">
              <w:rPr>
                <w:sz w:val="24"/>
              </w:rPr>
              <w:t xml:space="preserve">Happy people try to ensure that they </w:t>
            </w:r>
            <w:r w:rsidRPr="0031387F">
              <w:rPr>
                <w:sz w:val="24"/>
                <w:u w:val="single"/>
              </w:rPr>
              <w:t>keep</w:t>
            </w:r>
            <w:r w:rsidRPr="0031387F">
              <w:rPr>
                <w:sz w:val="24"/>
              </w:rPr>
              <w:t xml:space="preserve"> their negative emotions </w:t>
            </w:r>
            <w:r w:rsidRPr="0031387F">
              <w:rPr>
                <w:sz w:val="24"/>
                <w:u w:val="single"/>
              </w:rPr>
              <w:t>in check</w:t>
            </w:r>
            <w:r w:rsidRPr="0031387F">
              <w:rPr>
                <w:sz w:val="24"/>
              </w:rPr>
              <w:t xml:space="preserve">. </w:t>
            </w:r>
          </w:p>
          <w:p w:rsidR="00BB2DA8" w:rsidRDefault="00BB2DA8" w:rsidP="00FE4AAA">
            <w:pPr>
              <w:numPr>
                <w:ilvl w:val="0"/>
                <w:numId w:val="1"/>
              </w:numPr>
              <w:rPr>
                <w:rFonts w:hint="eastAsia"/>
                <w:sz w:val="24"/>
              </w:rPr>
            </w:pPr>
            <w:r w:rsidRPr="0031387F">
              <w:rPr>
                <w:rFonts w:hint="eastAsia"/>
                <w:sz w:val="24"/>
              </w:rPr>
              <w:t>Beth expects each day to be rewarding, and accepts ordinary disappointments as a part of living.</w:t>
            </w:r>
          </w:p>
          <w:p w:rsidR="00BB2DA8" w:rsidRPr="0031387F" w:rsidRDefault="00BB2DA8" w:rsidP="00FE4AAA">
            <w:pPr>
              <w:numPr>
                <w:ilvl w:val="0"/>
                <w:numId w:val="1"/>
              </w:numPr>
              <w:rPr>
                <w:rFonts w:hint="eastAsia"/>
                <w:sz w:val="24"/>
              </w:rPr>
            </w:pPr>
            <w:r w:rsidRPr="007B5F6E">
              <w:rPr>
                <w:rFonts w:hint="eastAsia"/>
                <w:color w:val="000000"/>
                <w:sz w:val="24"/>
              </w:rPr>
              <w:t xml:space="preserve">Researchers have </w:t>
            </w:r>
            <w:r w:rsidRPr="007B5F6E">
              <w:rPr>
                <w:rFonts w:hint="eastAsia"/>
                <w:color w:val="000000"/>
                <w:sz w:val="24"/>
                <w:u w:val="single"/>
              </w:rPr>
              <w:t>pinpointed a number of traits</w:t>
            </w:r>
            <w:r w:rsidRPr="007B5F6E">
              <w:rPr>
                <w:rFonts w:hint="eastAsia"/>
                <w:color w:val="000000"/>
                <w:sz w:val="24"/>
              </w:rPr>
              <w:t xml:space="preserve"> seemingly shared by happy people.</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8</w:t>
            </w:r>
          </w:p>
        </w:tc>
        <w:tc>
          <w:tcPr>
            <w:tcW w:w="7560" w:type="dxa"/>
          </w:tcPr>
          <w:p w:rsidR="00BB2DA8" w:rsidRPr="0031387F" w:rsidRDefault="00BB2DA8" w:rsidP="00FE4AAA">
            <w:pPr>
              <w:pStyle w:val="a6"/>
              <w:numPr>
                <w:ilvl w:val="0"/>
                <w:numId w:val="31"/>
              </w:numPr>
              <w:spacing w:before="0" w:beforeAutospacing="0" w:after="0" w:afterAutospacing="0"/>
              <w:jc w:val="both"/>
              <w:rPr>
                <w:rFonts w:ascii="Times New Roman" w:eastAsia="宋体" w:hAnsi="Times New Roman" w:cs="Times New Roman" w:hint="eastAsia"/>
                <w:color w:val="auto"/>
              </w:rPr>
            </w:pPr>
            <w:r w:rsidRPr="0031387F">
              <w:rPr>
                <w:rFonts w:ascii="Times New Roman" w:eastAsia="宋体" w:hAnsi="Times New Roman" w:cs="Times New Roman"/>
                <w:color w:val="auto"/>
              </w:rPr>
              <w:t xml:space="preserve">The world may be becoming a more </w:t>
            </w:r>
            <w:r w:rsidRPr="0031387F">
              <w:rPr>
                <w:rFonts w:ascii="Times New Roman" w:eastAsia="宋体" w:hAnsi="Times New Roman" w:cs="Times New Roman"/>
                <w:color w:val="auto"/>
                <w:u w:val="single"/>
              </w:rPr>
              <w:t>female-friendly</w:t>
            </w:r>
            <w:r w:rsidRPr="0031387F">
              <w:rPr>
                <w:rFonts w:ascii="Times New Roman" w:eastAsia="宋体" w:hAnsi="Times New Roman" w:cs="Times New Roman"/>
                <w:color w:val="auto"/>
              </w:rPr>
              <w:t xml:space="preserve"> place but </w:t>
            </w:r>
            <w:r w:rsidRPr="0031387F">
              <w:rPr>
                <w:rFonts w:ascii="Times New Roman" w:eastAsia="宋体" w:hAnsi="Times New Roman" w:cs="Times New Roman"/>
                <w:color w:val="auto"/>
                <w:u w:val="single"/>
              </w:rPr>
              <w:t>corporate boardrooms</w:t>
            </w:r>
            <w:r w:rsidRPr="0031387F">
              <w:rPr>
                <w:rFonts w:ascii="Times New Roman" w:eastAsia="宋体" w:hAnsi="Times New Roman" w:cs="Times New Roman"/>
                <w:color w:val="auto"/>
              </w:rPr>
              <w:t xml:space="preserve"> are not, with women holding under 3 percent of top management jobs in western firms. </w:t>
            </w:r>
          </w:p>
          <w:p w:rsidR="00BB2DA8" w:rsidRDefault="00BB2DA8" w:rsidP="00FE4AAA">
            <w:pPr>
              <w:pStyle w:val="a6"/>
              <w:numPr>
                <w:ilvl w:val="0"/>
                <w:numId w:val="31"/>
              </w:numPr>
              <w:spacing w:before="0" w:beforeAutospacing="0" w:after="0" w:afterAutospacing="0"/>
              <w:jc w:val="both"/>
              <w:rPr>
                <w:rFonts w:ascii="Times New Roman" w:eastAsia="宋体" w:hAnsi="Times New Roman" w:cs="Times New Roman" w:hint="eastAsia"/>
                <w:color w:val="auto"/>
              </w:rPr>
            </w:pPr>
            <w:r>
              <w:rPr>
                <w:rFonts w:ascii="Times New Roman" w:eastAsia="宋体" w:hAnsi="Times New Roman" w:cs="Times New Roman" w:hint="eastAsia"/>
                <w:color w:val="auto"/>
              </w:rPr>
              <w:t>E</w:t>
            </w:r>
            <w:r w:rsidRPr="0031387F">
              <w:rPr>
                <w:rFonts w:ascii="Times New Roman" w:eastAsia="宋体" w:hAnsi="Times New Roman" w:cs="Times New Roman" w:hint="eastAsia"/>
                <w:color w:val="auto"/>
              </w:rPr>
              <w:t xml:space="preserve">ven when women </w:t>
            </w:r>
            <w:r w:rsidRPr="0031387F">
              <w:rPr>
                <w:rFonts w:ascii="Times New Roman" w:eastAsia="宋体" w:hAnsi="Times New Roman" w:cs="Times New Roman" w:hint="eastAsia"/>
                <w:color w:val="auto"/>
                <w:u w:val="single"/>
              </w:rPr>
              <w:t xml:space="preserve">make it though the </w:t>
            </w:r>
            <w:r w:rsidRPr="0031387F">
              <w:rPr>
                <w:rFonts w:ascii="Times New Roman" w:eastAsia="宋体" w:hAnsi="Times New Roman" w:cs="Times New Roman"/>
                <w:color w:val="auto"/>
                <w:u w:val="single"/>
              </w:rPr>
              <w:t>“</w:t>
            </w:r>
            <w:r w:rsidRPr="0031387F">
              <w:rPr>
                <w:rFonts w:ascii="Times New Roman" w:eastAsia="宋体" w:hAnsi="Times New Roman" w:cs="Times New Roman" w:hint="eastAsia"/>
                <w:color w:val="auto"/>
                <w:u w:val="single"/>
              </w:rPr>
              <w:t>glass ceiling</w:t>
            </w:r>
            <w:r w:rsidRPr="0031387F">
              <w:rPr>
                <w:rFonts w:ascii="Times New Roman" w:eastAsia="宋体" w:hAnsi="Times New Roman" w:cs="Times New Roman"/>
                <w:color w:val="auto"/>
                <w:u w:val="single"/>
              </w:rPr>
              <w:t>”</w:t>
            </w:r>
            <w:r w:rsidRPr="0031387F">
              <w:rPr>
                <w:rFonts w:ascii="Times New Roman" w:eastAsia="宋体" w:hAnsi="Times New Roman" w:cs="Times New Roman" w:hint="eastAsia"/>
                <w:color w:val="auto"/>
                <w:u w:val="single"/>
              </w:rPr>
              <w:t>---an invisible barrier of male-dominated prejudices and met works-</w:t>
            </w:r>
            <w:r w:rsidRPr="0031387F">
              <w:rPr>
                <w:rFonts w:ascii="Times New Roman" w:eastAsia="宋体" w:hAnsi="Times New Roman" w:cs="Times New Roman" w:hint="eastAsia"/>
                <w:color w:val="auto"/>
              </w:rPr>
              <w:t>--they earn far less than men.</w:t>
            </w:r>
          </w:p>
          <w:p w:rsidR="00BB2DA8" w:rsidRPr="006B552B" w:rsidRDefault="00BB2DA8" w:rsidP="00FE4AAA">
            <w:pPr>
              <w:pStyle w:val="a6"/>
              <w:numPr>
                <w:ilvl w:val="0"/>
                <w:numId w:val="31"/>
              </w:numPr>
              <w:spacing w:before="0" w:beforeAutospacing="0" w:after="0" w:afterAutospacing="0"/>
              <w:jc w:val="both"/>
              <w:rPr>
                <w:rFonts w:ascii="Times New Roman" w:eastAsia="宋体" w:hAnsi="Times New Roman" w:cs="Times New Roman" w:hint="eastAsia"/>
                <w:color w:val="auto"/>
              </w:rPr>
            </w:pPr>
            <w:r w:rsidRPr="006B552B">
              <w:rPr>
                <w:rFonts w:ascii="Times New Roman" w:hAnsi="Times New Roman" w:cs="Times New Roman" w:hint="eastAsia"/>
                <w:szCs w:val="20"/>
              </w:rPr>
              <w:t xml:space="preserve">The higher the position, </w:t>
            </w:r>
            <w:r w:rsidRPr="006B552B">
              <w:rPr>
                <w:rFonts w:ascii="Times New Roman" w:hAnsi="Times New Roman" w:cs="Times New Roman" w:hint="eastAsia"/>
                <w:szCs w:val="20"/>
                <w:u w:val="single"/>
              </w:rPr>
              <w:t>the more glaring the gender gap</w:t>
            </w:r>
            <w:r w:rsidRPr="006B552B">
              <w:rPr>
                <w:rFonts w:ascii="Times New Roman" w:hAnsi="Times New Roman" w:cs="Times New Roman" w:hint="eastAsia"/>
                <w:szCs w:val="20"/>
              </w:rPr>
              <w:t>.</w:t>
            </w:r>
          </w:p>
          <w:p w:rsidR="00BB2DA8" w:rsidRPr="0031387F" w:rsidRDefault="00BB2DA8" w:rsidP="00FE4AAA">
            <w:pPr>
              <w:rPr>
                <w:rFonts w:hint="eastAsia"/>
                <w:bCs/>
                <w:sz w:val="24"/>
              </w:rPr>
            </w:pPr>
          </w:p>
        </w:tc>
      </w:tr>
    </w:tbl>
    <w:p w:rsidR="00BB2DA8" w:rsidRPr="00CA1E88" w:rsidRDefault="00BB2DA8" w:rsidP="00BB2DA8">
      <w:pPr>
        <w:rPr>
          <w:rFonts w:hint="eastAsia"/>
          <w:b/>
          <w:bCs/>
          <w:sz w:val="24"/>
        </w:rPr>
      </w:pPr>
    </w:p>
    <w:p w:rsidR="00BB2DA8" w:rsidRPr="00CA1E88" w:rsidRDefault="00BB2DA8" w:rsidP="00BB2DA8">
      <w:pPr>
        <w:rPr>
          <w:rFonts w:hint="eastAsia"/>
          <w:b/>
          <w:bCs/>
          <w:sz w:val="24"/>
        </w:rPr>
      </w:pPr>
      <w:r w:rsidRPr="00CA1E88">
        <w:rPr>
          <w:rFonts w:hint="eastAsia"/>
          <w:b/>
          <w:bCs/>
          <w:sz w:val="24"/>
        </w:rPr>
        <w:t>Part 4  Translation</w:t>
      </w:r>
      <w:r>
        <w:rPr>
          <w:rFonts w:hint="eastAsia"/>
          <w:b/>
          <w:bCs/>
          <w:sz w:val="24"/>
        </w:rPr>
        <w:t>:</w:t>
      </w:r>
      <w:r w:rsidRPr="00234FD9">
        <w:rPr>
          <w:rFonts w:hint="eastAsia"/>
          <w:b/>
          <w:bCs/>
          <w:sz w:val="24"/>
        </w:rPr>
        <w:t xml:space="preserve"> </w:t>
      </w:r>
      <w:r>
        <w:rPr>
          <w:rFonts w:hint="eastAsia"/>
          <w:b/>
          <w:bCs/>
          <w:sz w:val="24"/>
        </w:rPr>
        <w:t xml:space="preserve">you are expected to understand the given phrases from the textbook and know how to translate each sentence with them properly. </w:t>
      </w:r>
      <w:r>
        <w:rPr>
          <w:b/>
          <w:bCs/>
          <w:sz w:val="24"/>
        </w:rPr>
        <w:t>T</w:t>
      </w:r>
      <w:r>
        <w:rPr>
          <w:rFonts w:hint="eastAsia"/>
          <w:b/>
          <w:bCs/>
          <w:sz w:val="24"/>
        </w:rPr>
        <w:t>he reference answers are included in the tutorial PPT on the course forum uploaded by me.</w:t>
      </w:r>
    </w:p>
    <w:tbl>
      <w:tblPr>
        <w:tblW w:w="8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7560"/>
      </w:tblGrid>
      <w:tr w:rsidR="00BB2DA8" w:rsidRPr="0031387F" w:rsidTr="00FE4AAA">
        <w:tc>
          <w:tcPr>
            <w:tcW w:w="1030" w:type="dxa"/>
          </w:tcPr>
          <w:p w:rsidR="00BB2DA8" w:rsidRPr="0031387F" w:rsidRDefault="00BB2DA8" w:rsidP="00FE4AAA">
            <w:pPr>
              <w:rPr>
                <w:rFonts w:hint="eastAsia"/>
                <w:b/>
                <w:bCs/>
                <w:sz w:val="24"/>
              </w:rPr>
            </w:pPr>
            <w:r w:rsidRPr="0031387F">
              <w:rPr>
                <w:b/>
                <w:bCs/>
                <w:sz w:val="24"/>
              </w:rPr>
              <w:t>U</w:t>
            </w:r>
            <w:r w:rsidRPr="0031387F">
              <w:rPr>
                <w:rFonts w:hint="eastAsia"/>
                <w:b/>
                <w:bCs/>
                <w:sz w:val="24"/>
              </w:rPr>
              <w:t xml:space="preserve">nit </w:t>
            </w:r>
          </w:p>
        </w:tc>
        <w:tc>
          <w:tcPr>
            <w:tcW w:w="7560" w:type="dxa"/>
          </w:tcPr>
          <w:p w:rsidR="00BB2DA8" w:rsidRPr="0031387F" w:rsidRDefault="00BB2DA8" w:rsidP="00FE4AAA">
            <w:pPr>
              <w:jc w:val="center"/>
              <w:rPr>
                <w:rFonts w:hint="eastAsia"/>
                <w:b/>
                <w:bCs/>
                <w:sz w:val="24"/>
              </w:rPr>
            </w:pPr>
            <w:r w:rsidRPr="0031387F">
              <w:rPr>
                <w:b/>
                <w:bCs/>
                <w:sz w:val="24"/>
              </w:rPr>
              <w:t>S</w:t>
            </w:r>
            <w:r w:rsidRPr="0031387F">
              <w:rPr>
                <w:rFonts w:hint="eastAsia"/>
                <w:b/>
                <w:bCs/>
                <w:sz w:val="24"/>
              </w:rPr>
              <w:t>entences</w:t>
            </w:r>
          </w:p>
        </w:tc>
      </w:tr>
      <w:tr w:rsidR="00BB2DA8" w:rsidRPr="0031387F" w:rsidTr="00FE4AAA">
        <w:tc>
          <w:tcPr>
            <w:tcW w:w="1030" w:type="dxa"/>
          </w:tcPr>
          <w:p w:rsidR="00BB2DA8" w:rsidRPr="0031387F" w:rsidRDefault="00BB2DA8" w:rsidP="00FE4AAA">
            <w:pPr>
              <w:rPr>
                <w:bCs/>
                <w:sz w:val="24"/>
              </w:rPr>
            </w:pPr>
            <w:r w:rsidRPr="0031387F">
              <w:rPr>
                <w:bCs/>
                <w:sz w:val="24"/>
              </w:rPr>
              <w:t>Unit 1</w:t>
            </w:r>
          </w:p>
        </w:tc>
        <w:tc>
          <w:tcPr>
            <w:tcW w:w="7560" w:type="dxa"/>
          </w:tcPr>
          <w:p w:rsidR="00BB2DA8" w:rsidRPr="0031387F" w:rsidRDefault="00BB2DA8" w:rsidP="00FE4AAA">
            <w:pPr>
              <w:numPr>
                <w:ilvl w:val="0"/>
                <w:numId w:val="9"/>
              </w:numPr>
              <w:rPr>
                <w:bCs/>
                <w:sz w:val="24"/>
                <w:lang w:val="en-GB"/>
              </w:rPr>
            </w:pPr>
            <w:r w:rsidRPr="0031387F">
              <w:rPr>
                <w:rFonts w:hint="eastAsia"/>
                <w:bCs/>
                <w:sz w:val="24"/>
                <w:lang w:val="en-GB"/>
              </w:rPr>
              <w:t>传统大众媒介面临着互联网的挑战。</w:t>
            </w:r>
            <w:r w:rsidRPr="0031387F">
              <w:rPr>
                <w:rFonts w:hint="eastAsia"/>
                <w:bCs/>
                <w:sz w:val="24"/>
                <w:lang w:val="en-GB"/>
              </w:rPr>
              <w:t xml:space="preserve">(be faced with) </w:t>
            </w:r>
          </w:p>
          <w:p w:rsidR="00BB2DA8" w:rsidRPr="0031387F" w:rsidRDefault="00BB2DA8" w:rsidP="00FE4AAA">
            <w:pPr>
              <w:numPr>
                <w:ilvl w:val="0"/>
                <w:numId w:val="9"/>
              </w:numPr>
              <w:rPr>
                <w:rFonts w:hint="eastAsia"/>
                <w:bCs/>
                <w:sz w:val="24"/>
                <w:lang w:val="en-GB"/>
              </w:rPr>
            </w:pPr>
            <w:r w:rsidRPr="0031387F">
              <w:rPr>
                <w:rFonts w:hint="eastAsia"/>
                <w:bCs/>
                <w:sz w:val="24"/>
                <w:lang w:val="en-GB"/>
              </w:rPr>
              <w:t>希望你每月初付账单。</w:t>
            </w:r>
            <w:r w:rsidRPr="0031387F">
              <w:rPr>
                <w:rFonts w:hint="eastAsia"/>
                <w:bCs/>
                <w:sz w:val="24"/>
                <w:lang w:val="en-GB"/>
              </w:rPr>
              <w:t>( be expected to)</w:t>
            </w:r>
          </w:p>
          <w:p w:rsidR="00BB2DA8" w:rsidRDefault="00BB2DA8" w:rsidP="00FE4AAA">
            <w:pPr>
              <w:numPr>
                <w:ilvl w:val="0"/>
                <w:numId w:val="9"/>
              </w:numPr>
              <w:rPr>
                <w:rFonts w:hint="eastAsia"/>
                <w:bCs/>
                <w:sz w:val="24"/>
                <w:lang w:val="en-GB"/>
              </w:rPr>
            </w:pPr>
            <w:r w:rsidRPr="0031387F">
              <w:rPr>
                <w:rFonts w:hint="eastAsia"/>
                <w:bCs/>
                <w:sz w:val="24"/>
                <w:lang w:val="en-GB"/>
              </w:rPr>
              <w:t>中国足球队失利了，但总体表现还不错。（</w:t>
            </w:r>
            <w:r w:rsidRPr="0031387F">
              <w:rPr>
                <w:rFonts w:hint="eastAsia"/>
                <w:bCs/>
                <w:sz w:val="24"/>
                <w:lang w:val="en-GB"/>
              </w:rPr>
              <w:t>as a whole)</w:t>
            </w:r>
          </w:p>
          <w:p w:rsidR="00BB2DA8" w:rsidRPr="0031387F" w:rsidRDefault="00BB2DA8" w:rsidP="00FE4AAA">
            <w:pPr>
              <w:numPr>
                <w:ilvl w:val="0"/>
                <w:numId w:val="9"/>
              </w:numPr>
              <w:rPr>
                <w:rFonts w:hint="eastAsia"/>
                <w:bCs/>
                <w:sz w:val="24"/>
                <w:lang w:val="en-GB"/>
              </w:rPr>
            </w:pPr>
            <w:r>
              <w:rPr>
                <w:sz w:val="24"/>
              </w:rPr>
              <w:t>从调查结果似乎可以看出低劣的住房条件和不健康的身体之间的关系。</w:t>
            </w:r>
            <w:r>
              <w:rPr>
                <w:sz w:val="24"/>
              </w:rPr>
              <w:t>(to indicate)</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2</w:t>
            </w:r>
          </w:p>
        </w:tc>
        <w:tc>
          <w:tcPr>
            <w:tcW w:w="7560" w:type="dxa"/>
          </w:tcPr>
          <w:p w:rsidR="00BB2DA8" w:rsidRPr="0031387F" w:rsidRDefault="00BB2DA8" w:rsidP="00FE4AAA">
            <w:pPr>
              <w:numPr>
                <w:ilvl w:val="0"/>
                <w:numId w:val="5"/>
              </w:numPr>
              <w:rPr>
                <w:rFonts w:hint="eastAsia"/>
                <w:bCs/>
                <w:sz w:val="24"/>
              </w:rPr>
            </w:pPr>
            <w:r w:rsidRPr="0031387F">
              <w:rPr>
                <w:rFonts w:hint="eastAsia"/>
                <w:bCs/>
                <w:sz w:val="24"/>
              </w:rPr>
              <w:t>中秋节是主要庆祝活动是吃月饼和赏月。（</w:t>
            </w:r>
            <w:r w:rsidRPr="0031387F">
              <w:rPr>
                <w:rFonts w:hint="eastAsia"/>
                <w:bCs/>
                <w:sz w:val="24"/>
              </w:rPr>
              <w:t>center around</w:t>
            </w:r>
            <w:r w:rsidRPr="0031387F">
              <w:rPr>
                <w:rFonts w:hint="eastAsia"/>
                <w:bCs/>
                <w:sz w:val="24"/>
              </w:rPr>
              <w:t>）</w:t>
            </w:r>
          </w:p>
          <w:p w:rsidR="00BB2DA8" w:rsidRPr="0031387F" w:rsidRDefault="00BB2DA8" w:rsidP="00FE4AAA">
            <w:pPr>
              <w:numPr>
                <w:ilvl w:val="0"/>
                <w:numId w:val="5"/>
              </w:numPr>
              <w:rPr>
                <w:rFonts w:hint="eastAsia"/>
                <w:bCs/>
                <w:sz w:val="24"/>
              </w:rPr>
            </w:pPr>
            <w:r w:rsidRPr="0031387F">
              <w:rPr>
                <w:rFonts w:hint="eastAsia"/>
                <w:bCs/>
                <w:sz w:val="24"/>
              </w:rPr>
              <w:t>打算在新年换工作的人们往往在圣诞节后开始行动。（</w:t>
            </w:r>
            <w:r w:rsidRPr="0031387F">
              <w:rPr>
                <w:rFonts w:hint="eastAsia"/>
                <w:bCs/>
                <w:sz w:val="24"/>
              </w:rPr>
              <w:t>intend to )</w:t>
            </w:r>
          </w:p>
          <w:p w:rsidR="00BB2DA8" w:rsidRPr="00673259" w:rsidRDefault="00BB2DA8" w:rsidP="00FE4AAA">
            <w:pPr>
              <w:numPr>
                <w:ilvl w:val="0"/>
                <w:numId w:val="5"/>
              </w:numPr>
              <w:rPr>
                <w:rFonts w:hint="eastAsia"/>
                <w:bCs/>
                <w:sz w:val="24"/>
              </w:rPr>
            </w:pPr>
            <w:r w:rsidRPr="0031387F">
              <w:rPr>
                <w:rFonts w:hint="eastAsia"/>
                <w:bCs/>
                <w:sz w:val="24"/>
              </w:rPr>
              <w:t>他得到了五千元的现金，作为对他勇敢行为的奖励。（</w:t>
            </w:r>
            <w:r w:rsidRPr="0031387F">
              <w:rPr>
                <w:rFonts w:hint="eastAsia"/>
                <w:bCs/>
                <w:sz w:val="24"/>
              </w:rPr>
              <w:t>in recognition of )</w:t>
            </w:r>
            <w:r>
              <w:rPr>
                <w:sz w:val="24"/>
              </w:rPr>
              <w:t xml:space="preserve"> </w:t>
            </w:r>
          </w:p>
          <w:p w:rsidR="00BB2DA8" w:rsidRPr="0031387F" w:rsidRDefault="00BB2DA8" w:rsidP="00FE4AAA">
            <w:pPr>
              <w:numPr>
                <w:ilvl w:val="0"/>
                <w:numId w:val="5"/>
              </w:numPr>
              <w:rPr>
                <w:rFonts w:hint="eastAsia"/>
                <w:bCs/>
                <w:sz w:val="24"/>
              </w:rPr>
            </w:pPr>
            <w:r>
              <w:rPr>
                <w:sz w:val="24"/>
              </w:rPr>
              <w:t>如若一个游戏真的有吸引力，就会被一个又一个民族所接受，直到传遍全世界。</w:t>
            </w:r>
            <w:r>
              <w:rPr>
                <w:sz w:val="24"/>
              </w:rPr>
              <w:t>(to make one’s way)</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3</w:t>
            </w:r>
          </w:p>
        </w:tc>
        <w:tc>
          <w:tcPr>
            <w:tcW w:w="7560" w:type="dxa"/>
          </w:tcPr>
          <w:p w:rsidR="00BB2DA8" w:rsidRPr="0031387F" w:rsidRDefault="00BB2DA8" w:rsidP="00FE4AAA">
            <w:pPr>
              <w:numPr>
                <w:ilvl w:val="0"/>
                <w:numId w:val="6"/>
              </w:numPr>
              <w:rPr>
                <w:rFonts w:hint="eastAsia"/>
                <w:bCs/>
                <w:sz w:val="24"/>
                <w:lang w:val="en-GB"/>
              </w:rPr>
            </w:pPr>
            <w:r w:rsidRPr="0031387F">
              <w:rPr>
                <w:rFonts w:hint="eastAsia"/>
                <w:bCs/>
                <w:sz w:val="24"/>
                <w:lang w:val="en-GB"/>
              </w:rPr>
              <w:t>这种化学物质是用来保持织物不易弯曲和褶皱。（</w:t>
            </w:r>
            <w:r w:rsidRPr="0031387F">
              <w:rPr>
                <w:rFonts w:hint="eastAsia"/>
                <w:bCs/>
                <w:sz w:val="24"/>
                <w:lang w:val="en-GB"/>
              </w:rPr>
              <w:t>free of</w:t>
            </w:r>
            <w:r w:rsidRPr="0031387F">
              <w:rPr>
                <w:rFonts w:hint="eastAsia"/>
                <w:bCs/>
                <w:sz w:val="24"/>
                <w:lang w:val="en-GB"/>
              </w:rPr>
              <w:t>）</w:t>
            </w:r>
          </w:p>
          <w:p w:rsidR="00BB2DA8" w:rsidRPr="0031387F" w:rsidRDefault="00BB2DA8" w:rsidP="00FE4AAA">
            <w:pPr>
              <w:numPr>
                <w:ilvl w:val="0"/>
                <w:numId w:val="6"/>
              </w:numPr>
              <w:rPr>
                <w:rFonts w:hint="eastAsia"/>
                <w:bCs/>
                <w:sz w:val="24"/>
              </w:rPr>
            </w:pPr>
            <w:r w:rsidRPr="0031387F">
              <w:rPr>
                <w:rFonts w:hint="eastAsia"/>
                <w:bCs/>
                <w:sz w:val="24"/>
              </w:rPr>
              <w:t>这个问题我们只好留到下次会议讨论了。</w:t>
            </w:r>
            <w:r w:rsidRPr="0031387F">
              <w:rPr>
                <w:rFonts w:hint="eastAsia"/>
                <w:bCs/>
                <w:sz w:val="24"/>
              </w:rPr>
              <w:t xml:space="preserve"> (leave over)</w:t>
            </w:r>
          </w:p>
          <w:p w:rsidR="00BB2DA8" w:rsidRPr="00DA3A82" w:rsidRDefault="00BB2DA8" w:rsidP="00FE4AAA">
            <w:pPr>
              <w:numPr>
                <w:ilvl w:val="0"/>
                <w:numId w:val="6"/>
              </w:numPr>
              <w:rPr>
                <w:rFonts w:hint="eastAsia"/>
                <w:bCs/>
                <w:sz w:val="24"/>
                <w:lang w:val="en-GB"/>
              </w:rPr>
            </w:pPr>
            <w:r w:rsidRPr="0031387F">
              <w:rPr>
                <w:rFonts w:hint="eastAsia"/>
                <w:bCs/>
                <w:sz w:val="24"/>
              </w:rPr>
              <w:t>他到城市寻求财富，结果却锒铛入狱。</w:t>
            </w:r>
            <w:r w:rsidRPr="0031387F">
              <w:rPr>
                <w:rFonts w:hint="eastAsia"/>
                <w:bCs/>
                <w:sz w:val="24"/>
              </w:rPr>
              <w:t>(seek)</w:t>
            </w:r>
          </w:p>
          <w:p w:rsidR="00BB2DA8" w:rsidRPr="00DA3A82" w:rsidRDefault="00BB2DA8" w:rsidP="00FE4AAA">
            <w:pPr>
              <w:numPr>
                <w:ilvl w:val="0"/>
                <w:numId w:val="6"/>
              </w:numPr>
              <w:rPr>
                <w:rFonts w:hint="eastAsia"/>
                <w:bCs/>
                <w:sz w:val="24"/>
                <w:lang w:val="en-GB"/>
              </w:rPr>
            </w:pPr>
            <w:r>
              <w:rPr>
                <w:rFonts w:hint="eastAsia"/>
                <w:bCs/>
                <w:color w:val="000000"/>
                <w:sz w:val="24"/>
                <w:lang w:val="en-GB"/>
              </w:rPr>
              <w:lastRenderedPageBreak/>
              <w:t>大家都看到了事实。你为什么还坚持否认自己的过错呢？（</w:t>
            </w:r>
            <w:r>
              <w:rPr>
                <w:rFonts w:hint="eastAsia"/>
                <w:bCs/>
                <w:color w:val="000000"/>
                <w:sz w:val="24"/>
                <w:lang w:val="en-GB"/>
              </w:rPr>
              <w:t>persist</w:t>
            </w:r>
            <w:r>
              <w:rPr>
                <w:rFonts w:hint="eastAsia"/>
                <w:bCs/>
                <w:color w:val="000000"/>
                <w:sz w:val="24"/>
                <w:lang w:val="en-GB"/>
              </w:rPr>
              <w:t>）</w:t>
            </w:r>
          </w:p>
          <w:p w:rsidR="00BB2DA8" w:rsidRPr="0031387F" w:rsidRDefault="00BB2DA8" w:rsidP="00FE4AAA">
            <w:pPr>
              <w:numPr>
                <w:ilvl w:val="0"/>
                <w:numId w:val="6"/>
              </w:numPr>
              <w:rPr>
                <w:rFonts w:hint="eastAsia"/>
                <w:bCs/>
                <w:sz w:val="24"/>
                <w:lang w:val="en-GB"/>
              </w:rPr>
            </w:pPr>
            <w:r>
              <w:rPr>
                <w:rFonts w:hint="eastAsia"/>
                <w:sz w:val="24"/>
              </w:rPr>
              <w:t>如果联邦政府的承包商一再违反工资法，就会丧失承包合同，而这些合同利润可观。</w:t>
            </w:r>
            <w:r>
              <w:rPr>
                <w:rFonts w:hint="eastAsia"/>
                <w:sz w:val="24"/>
              </w:rPr>
              <w:t>(persist in)</w:t>
            </w:r>
          </w:p>
          <w:p w:rsidR="00BB2DA8" w:rsidRPr="0031387F" w:rsidRDefault="00BB2DA8" w:rsidP="00FE4AAA">
            <w:pPr>
              <w:rPr>
                <w:bCs/>
                <w:sz w:val="24"/>
              </w:rPr>
            </w:pPr>
          </w:p>
        </w:tc>
      </w:tr>
      <w:tr w:rsidR="00BB2DA8" w:rsidRPr="0031387F" w:rsidTr="00FE4AAA">
        <w:tc>
          <w:tcPr>
            <w:tcW w:w="1030" w:type="dxa"/>
          </w:tcPr>
          <w:p w:rsidR="00BB2DA8" w:rsidRPr="0031387F" w:rsidRDefault="00BB2DA8" w:rsidP="00FE4AAA">
            <w:pPr>
              <w:rPr>
                <w:rFonts w:hint="eastAsia"/>
                <w:bCs/>
                <w:sz w:val="24"/>
              </w:rPr>
            </w:pPr>
            <w:r w:rsidRPr="0031387F">
              <w:rPr>
                <w:bCs/>
                <w:sz w:val="24"/>
              </w:rPr>
              <w:lastRenderedPageBreak/>
              <w:t>U</w:t>
            </w:r>
            <w:r w:rsidRPr="0031387F">
              <w:rPr>
                <w:rFonts w:hint="eastAsia"/>
                <w:bCs/>
                <w:sz w:val="24"/>
              </w:rPr>
              <w:t>nit 4</w:t>
            </w:r>
          </w:p>
        </w:tc>
        <w:tc>
          <w:tcPr>
            <w:tcW w:w="7560" w:type="dxa"/>
          </w:tcPr>
          <w:p w:rsidR="00BB2DA8" w:rsidRPr="0031387F" w:rsidRDefault="00BB2DA8" w:rsidP="00FE4AAA">
            <w:pPr>
              <w:numPr>
                <w:ilvl w:val="0"/>
                <w:numId w:val="7"/>
              </w:numPr>
              <w:rPr>
                <w:bCs/>
                <w:sz w:val="24"/>
              </w:rPr>
            </w:pPr>
            <w:r w:rsidRPr="0031387F">
              <w:rPr>
                <w:rFonts w:hint="eastAsia"/>
                <w:bCs/>
                <w:sz w:val="24"/>
              </w:rPr>
              <w:t>这个罪犯之所以落网，主要是因为警方的周密安排，而不是警方的运气好。</w:t>
            </w:r>
            <w:r w:rsidRPr="0031387F">
              <w:rPr>
                <w:rFonts w:hint="eastAsia"/>
                <w:bCs/>
                <w:sz w:val="24"/>
              </w:rPr>
              <w:t>(due to)</w:t>
            </w:r>
          </w:p>
          <w:p w:rsidR="00BB2DA8" w:rsidRPr="0031387F" w:rsidRDefault="00BB2DA8" w:rsidP="00FE4AAA">
            <w:pPr>
              <w:numPr>
                <w:ilvl w:val="0"/>
                <w:numId w:val="7"/>
              </w:numPr>
              <w:rPr>
                <w:rFonts w:hint="eastAsia"/>
                <w:bCs/>
                <w:sz w:val="24"/>
              </w:rPr>
            </w:pPr>
            <w:r w:rsidRPr="0031387F">
              <w:rPr>
                <w:rFonts w:hint="eastAsia"/>
                <w:bCs/>
                <w:sz w:val="24"/>
              </w:rPr>
              <w:t>目前我们只好等一等看。（</w:t>
            </w:r>
            <w:r w:rsidRPr="0031387F">
              <w:rPr>
                <w:rFonts w:hint="eastAsia"/>
                <w:bCs/>
                <w:sz w:val="24"/>
              </w:rPr>
              <w:t>at present)</w:t>
            </w:r>
          </w:p>
          <w:p w:rsidR="00BB2DA8" w:rsidRDefault="00BB2DA8" w:rsidP="00FE4AAA">
            <w:pPr>
              <w:numPr>
                <w:ilvl w:val="0"/>
                <w:numId w:val="7"/>
              </w:numPr>
              <w:rPr>
                <w:rFonts w:hint="eastAsia"/>
                <w:bCs/>
                <w:sz w:val="24"/>
              </w:rPr>
            </w:pPr>
            <w:r w:rsidRPr="0031387F">
              <w:rPr>
                <w:rFonts w:hint="eastAsia"/>
                <w:bCs/>
                <w:sz w:val="24"/>
              </w:rPr>
              <w:t>小心那些表里不一的人。</w:t>
            </w:r>
            <w:r w:rsidRPr="0031387F">
              <w:rPr>
                <w:rFonts w:hint="eastAsia"/>
                <w:bCs/>
                <w:sz w:val="24"/>
              </w:rPr>
              <w:t xml:space="preserve"> </w:t>
            </w:r>
            <w:r w:rsidRPr="0031387F">
              <w:rPr>
                <w:rFonts w:hint="eastAsia"/>
                <w:bCs/>
                <w:sz w:val="24"/>
              </w:rPr>
              <w:t>（</w:t>
            </w:r>
            <w:r w:rsidRPr="0031387F">
              <w:rPr>
                <w:rFonts w:hint="eastAsia"/>
                <w:bCs/>
                <w:sz w:val="24"/>
              </w:rPr>
              <w:t>appear to be)</w:t>
            </w:r>
          </w:p>
          <w:p w:rsidR="00BB2DA8" w:rsidRPr="00673259" w:rsidRDefault="00BB2DA8" w:rsidP="00FE4AAA">
            <w:pPr>
              <w:numPr>
                <w:ilvl w:val="0"/>
                <w:numId w:val="7"/>
              </w:numPr>
              <w:rPr>
                <w:rFonts w:hint="eastAsia"/>
                <w:bCs/>
                <w:sz w:val="24"/>
              </w:rPr>
            </w:pPr>
            <w:r w:rsidRPr="007B5F6E">
              <w:rPr>
                <w:rFonts w:hAnsi="宋体"/>
                <w:color w:val="000000"/>
                <w:sz w:val="24"/>
              </w:rPr>
              <w:t>科学家们指出了两种方法来应对全球变暖的问题。</w:t>
            </w:r>
            <w:r w:rsidRPr="007B5F6E">
              <w:rPr>
                <w:color w:val="000000"/>
                <w:sz w:val="24"/>
              </w:rPr>
              <w:t>(respond to)</w:t>
            </w:r>
          </w:p>
          <w:p w:rsidR="00BB2DA8" w:rsidRPr="0031387F" w:rsidRDefault="00BB2DA8" w:rsidP="00FE4AAA">
            <w:pPr>
              <w:numPr>
                <w:ilvl w:val="0"/>
                <w:numId w:val="7"/>
              </w:numPr>
              <w:rPr>
                <w:bCs/>
                <w:sz w:val="24"/>
              </w:rPr>
            </w:pPr>
            <w:r>
              <w:rPr>
                <w:sz w:val="24"/>
              </w:rPr>
              <w:t>巴黎在法国扮演着一个重要的角色，不仅是在政治方面，也是在经济实力上。</w:t>
            </w:r>
            <w:r>
              <w:rPr>
                <w:sz w:val="24"/>
              </w:rPr>
              <w:t>(in terms of)</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5</w:t>
            </w:r>
          </w:p>
        </w:tc>
        <w:tc>
          <w:tcPr>
            <w:tcW w:w="7560" w:type="dxa"/>
          </w:tcPr>
          <w:p w:rsidR="00BB2DA8" w:rsidRPr="0031387F" w:rsidRDefault="00BB2DA8" w:rsidP="00FE4AAA">
            <w:pPr>
              <w:numPr>
                <w:ilvl w:val="0"/>
                <w:numId w:val="8"/>
              </w:numPr>
              <w:rPr>
                <w:rFonts w:hint="eastAsia"/>
                <w:bCs/>
                <w:sz w:val="24"/>
              </w:rPr>
            </w:pPr>
            <w:r w:rsidRPr="0031387F">
              <w:rPr>
                <w:rFonts w:hint="eastAsia"/>
                <w:bCs/>
                <w:sz w:val="24"/>
              </w:rPr>
              <w:t>你们没有机会赢得这场比赛。</w:t>
            </w:r>
            <w:r w:rsidRPr="0031387F">
              <w:rPr>
                <w:rFonts w:hint="eastAsia"/>
                <w:bCs/>
                <w:sz w:val="24"/>
              </w:rPr>
              <w:t xml:space="preserve"> (stand a chance)</w:t>
            </w:r>
          </w:p>
          <w:p w:rsidR="00BB2DA8" w:rsidRPr="0031387F" w:rsidRDefault="00BB2DA8" w:rsidP="00FE4AAA">
            <w:pPr>
              <w:numPr>
                <w:ilvl w:val="0"/>
                <w:numId w:val="8"/>
              </w:numPr>
              <w:rPr>
                <w:rFonts w:hint="eastAsia"/>
                <w:bCs/>
                <w:sz w:val="24"/>
              </w:rPr>
            </w:pPr>
            <w:r w:rsidRPr="0031387F">
              <w:rPr>
                <w:rFonts w:hint="eastAsia"/>
                <w:bCs/>
                <w:sz w:val="24"/>
              </w:rPr>
              <w:t>我透过窗户窥视，看见托尼正眯缝着双眼看电视。</w:t>
            </w:r>
            <w:r w:rsidRPr="0031387F">
              <w:rPr>
                <w:rFonts w:hint="eastAsia"/>
                <w:bCs/>
                <w:sz w:val="24"/>
              </w:rPr>
              <w:t xml:space="preserve"> (peep, shortsightedly)</w:t>
            </w:r>
          </w:p>
          <w:p w:rsidR="00BB2DA8" w:rsidRDefault="00BB2DA8" w:rsidP="00FE4AAA">
            <w:pPr>
              <w:numPr>
                <w:ilvl w:val="0"/>
                <w:numId w:val="8"/>
              </w:numPr>
              <w:rPr>
                <w:rFonts w:hint="eastAsia"/>
                <w:bCs/>
                <w:sz w:val="24"/>
              </w:rPr>
            </w:pPr>
            <w:r w:rsidRPr="0031387F">
              <w:rPr>
                <w:rFonts w:hint="eastAsia"/>
                <w:bCs/>
                <w:sz w:val="24"/>
              </w:rPr>
              <w:t>费了好大劲儿，我才找到影院。</w:t>
            </w:r>
            <w:r w:rsidRPr="0031387F">
              <w:rPr>
                <w:rFonts w:hint="eastAsia"/>
                <w:bCs/>
                <w:sz w:val="24"/>
              </w:rPr>
              <w:t xml:space="preserve"> (with/by an effort)</w:t>
            </w:r>
          </w:p>
          <w:p w:rsidR="00BB2DA8" w:rsidRPr="0031387F" w:rsidRDefault="00BB2DA8" w:rsidP="00FE4AAA">
            <w:pPr>
              <w:numPr>
                <w:ilvl w:val="0"/>
                <w:numId w:val="8"/>
              </w:numPr>
              <w:rPr>
                <w:bCs/>
                <w:sz w:val="24"/>
              </w:rPr>
            </w:pPr>
            <w:r>
              <w:rPr>
                <w:rFonts w:hint="eastAsia"/>
                <w:sz w:val="24"/>
              </w:rPr>
              <w:t>如果再下点功夫，我能把计划安排得更好些</w:t>
            </w:r>
            <w:r>
              <w:rPr>
                <w:rFonts w:hint="eastAsia"/>
                <w:bCs/>
                <w:color w:val="000000"/>
                <w:sz w:val="24"/>
              </w:rPr>
              <w:t xml:space="preserve"> (with/by an effort)</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6</w:t>
            </w:r>
          </w:p>
        </w:tc>
        <w:tc>
          <w:tcPr>
            <w:tcW w:w="7560" w:type="dxa"/>
          </w:tcPr>
          <w:p w:rsidR="00BB2DA8" w:rsidRPr="0031387F" w:rsidRDefault="00BB2DA8" w:rsidP="00FE4AAA">
            <w:pPr>
              <w:numPr>
                <w:ilvl w:val="1"/>
                <w:numId w:val="8"/>
              </w:numPr>
              <w:tabs>
                <w:tab w:val="clear" w:pos="1500"/>
                <w:tab w:val="num" w:pos="770"/>
              </w:tabs>
              <w:ind w:left="770" w:hanging="540"/>
              <w:rPr>
                <w:bCs/>
                <w:sz w:val="24"/>
              </w:rPr>
            </w:pPr>
            <w:r w:rsidRPr="0031387F">
              <w:rPr>
                <w:rFonts w:hint="eastAsia"/>
                <w:bCs/>
                <w:sz w:val="24"/>
              </w:rPr>
              <w:t>请注意了，如果你选择邮购，那么咨询和售后服务则不能保证。</w:t>
            </w:r>
            <w:r w:rsidRPr="0031387F">
              <w:rPr>
                <w:rFonts w:hint="eastAsia"/>
                <w:bCs/>
                <w:sz w:val="24"/>
              </w:rPr>
              <w:t>(note, available)</w:t>
            </w:r>
          </w:p>
          <w:p w:rsidR="00BB2DA8" w:rsidRPr="0031387F" w:rsidRDefault="00BB2DA8" w:rsidP="00FE4AAA">
            <w:pPr>
              <w:numPr>
                <w:ilvl w:val="1"/>
                <w:numId w:val="8"/>
              </w:numPr>
              <w:tabs>
                <w:tab w:val="clear" w:pos="1500"/>
                <w:tab w:val="num" w:pos="770"/>
              </w:tabs>
              <w:ind w:left="770" w:hanging="540"/>
              <w:rPr>
                <w:rFonts w:hint="eastAsia"/>
                <w:bCs/>
                <w:sz w:val="24"/>
              </w:rPr>
            </w:pPr>
            <w:r w:rsidRPr="0031387F">
              <w:rPr>
                <w:rFonts w:hint="eastAsia"/>
                <w:bCs/>
                <w:sz w:val="24"/>
              </w:rPr>
              <w:t>你们必须尽可能快地完成这项重要任务，但同时也应该保证质量。</w:t>
            </w:r>
            <w:r w:rsidRPr="0031387F">
              <w:rPr>
                <w:rFonts w:hint="eastAsia"/>
                <w:bCs/>
                <w:sz w:val="24"/>
              </w:rPr>
              <w:t>(as well)</w:t>
            </w:r>
          </w:p>
          <w:p w:rsidR="00BB2DA8" w:rsidRPr="0031387F" w:rsidRDefault="00BB2DA8" w:rsidP="00FE4AAA">
            <w:pPr>
              <w:numPr>
                <w:ilvl w:val="1"/>
                <w:numId w:val="8"/>
              </w:numPr>
              <w:tabs>
                <w:tab w:val="clear" w:pos="1500"/>
                <w:tab w:val="num" w:pos="770"/>
              </w:tabs>
              <w:ind w:left="770" w:hanging="540"/>
              <w:rPr>
                <w:bCs/>
                <w:sz w:val="24"/>
              </w:rPr>
            </w:pPr>
            <w:r w:rsidRPr="0031387F">
              <w:rPr>
                <w:rFonts w:hint="eastAsia"/>
                <w:bCs/>
                <w:sz w:val="24"/>
              </w:rPr>
              <w:t>他是位才华横溢的教授，但是作为管理者就有其局限性了。（</w:t>
            </w:r>
            <w:r w:rsidRPr="0031387F">
              <w:rPr>
                <w:rFonts w:hint="eastAsia"/>
                <w:bCs/>
                <w:sz w:val="24"/>
              </w:rPr>
              <w:t>limitations)</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7</w:t>
            </w:r>
          </w:p>
        </w:tc>
        <w:tc>
          <w:tcPr>
            <w:tcW w:w="7560" w:type="dxa"/>
          </w:tcPr>
          <w:p w:rsidR="00BB2DA8" w:rsidRPr="0031387F" w:rsidRDefault="00BB2DA8" w:rsidP="00FE4AAA">
            <w:pPr>
              <w:numPr>
                <w:ilvl w:val="0"/>
                <w:numId w:val="2"/>
              </w:numPr>
              <w:tabs>
                <w:tab w:val="left" w:pos="1260"/>
              </w:tabs>
              <w:rPr>
                <w:rFonts w:hint="eastAsia"/>
                <w:sz w:val="24"/>
              </w:rPr>
            </w:pPr>
            <w:r w:rsidRPr="0031387F">
              <w:rPr>
                <w:rFonts w:hAnsi="宋体"/>
                <w:sz w:val="24"/>
              </w:rPr>
              <w:t>统计数字表明肺癌与吸烟有关的说法是正确的。</w:t>
            </w:r>
            <w:r w:rsidRPr="0031387F">
              <w:rPr>
                <w:sz w:val="24"/>
              </w:rPr>
              <w:t xml:space="preserve">(bear out) </w:t>
            </w:r>
          </w:p>
          <w:p w:rsidR="00BB2DA8" w:rsidRPr="0031387F" w:rsidRDefault="00BB2DA8" w:rsidP="00FE4AAA">
            <w:pPr>
              <w:numPr>
                <w:ilvl w:val="0"/>
                <w:numId w:val="2"/>
              </w:numPr>
              <w:tabs>
                <w:tab w:val="left" w:pos="1260"/>
              </w:tabs>
              <w:rPr>
                <w:rFonts w:hint="eastAsia"/>
                <w:sz w:val="24"/>
              </w:rPr>
            </w:pPr>
            <w:r w:rsidRPr="0031387F">
              <w:rPr>
                <w:rFonts w:hAnsi="宋体"/>
                <w:sz w:val="24"/>
              </w:rPr>
              <w:t>她做护士很不顺心，但当管理人员似乎倒很适合她。</w:t>
            </w:r>
            <w:r w:rsidRPr="0031387F">
              <w:rPr>
                <w:sz w:val="24"/>
              </w:rPr>
              <w:t xml:space="preserve">(frustrated) </w:t>
            </w:r>
          </w:p>
          <w:p w:rsidR="00BB2DA8" w:rsidRDefault="00BB2DA8" w:rsidP="00FE4AAA">
            <w:pPr>
              <w:numPr>
                <w:ilvl w:val="0"/>
                <w:numId w:val="2"/>
              </w:numPr>
              <w:rPr>
                <w:rFonts w:hint="eastAsia"/>
                <w:bCs/>
                <w:sz w:val="24"/>
              </w:rPr>
            </w:pPr>
            <w:r w:rsidRPr="0031387F">
              <w:rPr>
                <w:rFonts w:hint="eastAsia"/>
                <w:bCs/>
                <w:sz w:val="24"/>
              </w:rPr>
              <w:t>约翰目前在从事保护野生鸟类的工作。（</w:t>
            </w:r>
            <w:r w:rsidRPr="0031387F">
              <w:rPr>
                <w:rFonts w:hint="eastAsia"/>
                <w:bCs/>
                <w:sz w:val="24"/>
              </w:rPr>
              <w:t>engage in</w:t>
            </w:r>
            <w:r w:rsidRPr="0031387F">
              <w:rPr>
                <w:rFonts w:hint="eastAsia"/>
                <w:bCs/>
                <w:sz w:val="24"/>
              </w:rPr>
              <w:t>）</w:t>
            </w:r>
          </w:p>
          <w:p w:rsidR="00BB2DA8" w:rsidRPr="0031387F" w:rsidRDefault="00BB2DA8" w:rsidP="00FE4AAA">
            <w:pPr>
              <w:numPr>
                <w:ilvl w:val="0"/>
                <w:numId w:val="2"/>
              </w:numPr>
              <w:rPr>
                <w:rFonts w:hint="eastAsia"/>
                <w:bCs/>
                <w:sz w:val="24"/>
              </w:rPr>
            </w:pPr>
            <w:r>
              <w:rPr>
                <w:sz w:val="24"/>
              </w:rPr>
              <w:t>教师应该具备的一种品质就是在课堂上控制自己个人情绪的能力。</w:t>
            </w:r>
            <w:r>
              <w:rPr>
                <w:sz w:val="24"/>
              </w:rPr>
              <w:t>(to keep in check)</w:t>
            </w:r>
          </w:p>
        </w:tc>
      </w:tr>
      <w:tr w:rsidR="00BB2DA8" w:rsidRPr="0031387F" w:rsidTr="00FE4AAA">
        <w:tc>
          <w:tcPr>
            <w:tcW w:w="1030" w:type="dxa"/>
          </w:tcPr>
          <w:p w:rsidR="00BB2DA8" w:rsidRPr="0031387F" w:rsidRDefault="00BB2DA8" w:rsidP="00FE4AAA">
            <w:pPr>
              <w:rPr>
                <w:rFonts w:hint="eastAsia"/>
                <w:bCs/>
                <w:sz w:val="24"/>
              </w:rPr>
            </w:pPr>
            <w:r w:rsidRPr="0031387F">
              <w:rPr>
                <w:bCs/>
                <w:sz w:val="24"/>
              </w:rPr>
              <w:t>U</w:t>
            </w:r>
            <w:r w:rsidRPr="0031387F">
              <w:rPr>
                <w:rFonts w:hint="eastAsia"/>
                <w:bCs/>
                <w:sz w:val="24"/>
              </w:rPr>
              <w:t>nit 8</w:t>
            </w:r>
          </w:p>
        </w:tc>
        <w:tc>
          <w:tcPr>
            <w:tcW w:w="7560" w:type="dxa"/>
          </w:tcPr>
          <w:p w:rsidR="00BB2DA8" w:rsidRPr="0031387F" w:rsidRDefault="00BB2DA8" w:rsidP="00FE4AAA">
            <w:pPr>
              <w:numPr>
                <w:ilvl w:val="1"/>
                <w:numId w:val="2"/>
              </w:numPr>
              <w:tabs>
                <w:tab w:val="clear" w:pos="840"/>
                <w:tab w:val="left" w:pos="410"/>
                <w:tab w:val="left" w:pos="1260"/>
              </w:tabs>
              <w:ind w:left="230" w:hanging="230"/>
              <w:rPr>
                <w:rFonts w:hint="eastAsia"/>
                <w:sz w:val="24"/>
              </w:rPr>
            </w:pPr>
            <w:r w:rsidRPr="0031387F">
              <w:rPr>
                <w:rFonts w:hAnsi="宋体"/>
                <w:sz w:val="24"/>
              </w:rPr>
              <w:t>所有公民，不分种族、肤色、宗教信仰，都享有选举权。</w:t>
            </w:r>
            <w:r w:rsidRPr="0031387F">
              <w:rPr>
                <w:sz w:val="24"/>
              </w:rPr>
              <w:t xml:space="preserve">(irrespective of) </w:t>
            </w:r>
          </w:p>
          <w:p w:rsidR="00BB2DA8" w:rsidRPr="0031387F" w:rsidRDefault="00BB2DA8" w:rsidP="00FE4AAA">
            <w:pPr>
              <w:numPr>
                <w:ilvl w:val="1"/>
                <w:numId w:val="2"/>
              </w:numPr>
              <w:tabs>
                <w:tab w:val="left" w:pos="410"/>
                <w:tab w:val="left" w:pos="1260"/>
              </w:tabs>
              <w:ind w:left="230" w:hanging="230"/>
              <w:rPr>
                <w:rFonts w:hint="eastAsia"/>
                <w:sz w:val="24"/>
              </w:rPr>
            </w:pPr>
            <w:r w:rsidRPr="0031387F">
              <w:rPr>
                <w:rFonts w:hAnsi="宋体"/>
                <w:sz w:val="24"/>
              </w:rPr>
              <w:t>科学家们指出了两种方法来应对全球变暖的问题。</w:t>
            </w:r>
            <w:r w:rsidRPr="0031387F">
              <w:rPr>
                <w:sz w:val="24"/>
              </w:rPr>
              <w:t>(respond to)</w:t>
            </w:r>
            <w:r w:rsidRPr="0031387F">
              <w:rPr>
                <w:rFonts w:hint="eastAsia"/>
                <w:sz w:val="24"/>
              </w:rPr>
              <w:t xml:space="preserve"> </w:t>
            </w:r>
          </w:p>
          <w:p w:rsidR="00BB2DA8" w:rsidRPr="00DA3A82" w:rsidRDefault="00BB2DA8" w:rsidP="00FE4AAA">
            <w:pPr>
              <w:numPr>
                <w:ilvl w:val="1"/>
                <w:numId w:val="2"/>
              </w:numPr>
              <w:tabs>
                <w:tab w:val="left" w:pos="410"/>
                <w:tab w:val="left" w:pos="1260"/>
              </w:tabs>
              <w:ind w:left="230" w:hanging="230"/>
              <w:rPr>
                <w:rFonts w:hint="eastAsia"/>
                <w:sz w:val="24"/>
              </w:rPr>
            </w:pPr>
            <w:r w:rsidRPr="0031387F">
              <w:rPr>
                <w:rFonts w:hAnsi="宋体"/>
                <w:bCs/>
                <w:sz w:val="24"/>
              </w:rPr>
              <w:t>这所大学已经造就了很多第一流的外交家。</w:t>
            </w:r>
            <w:r w:rsidRPr="0031387F">
              <w:rPr>
                <w:bCs/>
                <w:sz w:val="24"/>
              </w:rPr>
              <w:t>(turn out)</w:t>
            </w:r>
          </w:p>
          <w:p w:rsidR="00BB2DA8" w:rsidRPr="0031387F" w:rsidRDefault="00BB2DA8" w:rsidP="00FE4AAA">
            <w:pPr>
              <w:numPr>
                <w:ilvl w:val="1"/>
                <w:numId w:val="2"/>
              </w:numPr>
              <w:tabs>
                <w:tab w:val="left" w:pos="410"/>
                <w:tab w:val="left" w:pos="1260"/>
              </w:tabs>
              <w:ind w:left="230" w:hanging="230"/>
              <w:rPr>
                <w:rFonts w:hint="eastAsia"/>
                <w:sz w:val="24"/>
              </w:rPr>
            </w:pPr>
            <w:r>
              <w:rPr>
                <w:rFonts w:hint="eastAsia"/>
                <w:color w:val="000000"/>
                <w:sz w:val="24"/>
              </w:rPr>
              <w:t>妇女占这个国家人口的</w:t>
            </w:r>
            <w:r>
              <w:rPr>
                <w:color w:val="000000"/>
                <w:sz w:val="24"/>
              </w:rPr>
              <w:t>60%</w:t>
            </w:r>
            <w:r>
              <w:rPr>
                <w:rFonts w:hint="eastAsia"/>
                <w:color w:val="000000"/>
                <w:sz w:val="24"/>
              </w:rPr>
              <w:t>。</w:t>
            </w:r>
            <w:r>
              <w:rPr>
                <w:color w:val="000000"/>
                <w:sz w:val="24"/>
              </w:rPr>
              <w:t>(make up)</w:t>
            </w:r>
          </w:p>
        </w:tc>
      </w:tr>
    </w:tbl>
    <w:p w:rsidR="00BB2DA8" w:rsidRPr="00BE70CB" w:rsidRDefault="00BB2DA8" w:rsidP="00BB2DA8">
      <w:pPr>
        <w:rPr>
          <w:rFonts w:hint="eastAsia"/>
          <w:bCs/>
          <w:sz w:val="24"/>
        </w:rPr>
      </w:pPr>
    </w:p>
    <w:sectPr w:rsidR="00BB2DA8" w:rsidRPr="00BE70CB">
      <w:footerReference w:type="even"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849" w:rsidRDefault="00BB2DA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27849" w:rsidRDefault="00BB2DA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849" w:rsidRDefault="00BB2DA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627849" w:rsidRDefault="00BB2DA8">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42A57"/>
    <w:multiLevelType w:val="hybridMultilevel"/>
    <w:tmpl w:val="1CF64B6A"/>
    <w:lvl w:ilvl="0" w:tplc="2FB488A2">
      <w:start w:val="1"/>
      <w:numFmt w:val="bullet"/>
      <w:lvlText w:val=""/>
      <w:lvlJc w:val="left"/>
      <w:pPr>
        <w:tabs>
          <w:tab w:val="num" w:pos="420"/>
        </w:tabs>
        <w:ind w:left="420" w:hanging="420"/>
      </w:pPr>
      <w:rPr>
        <w:rFonts w:ascii="Wingdings" w:hAnsi="Wingdings" w:hint="default"/>
        <w:sz w:val="18"/>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095E7DAD"/>
    <w:multiLevelType w:val="hybridMultilevel"/>
    <w:tmpl w:val="5C046FF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C6B0CA0"/>
    <w:multiLevelType w:val="hybridMultilevel"/>
    <w:tmpl w:val="6BDEBBD4"/>
    <w:lvl w:ilvl="0" w:tplc="0409000F">
      <w:start w:val="1"/>
      <w:numFmt w:val="decimal"/>
      <w:lvlText w:val="%1."/>
      <w:lvlJc w:val="left"/>
      <w:pPr>
        <w:tabs>
          <w:tab w:val="num" w:pos="420"/>
        </w:tabs>
        <w:ind w:left="420" w:hanging="420"/>
      </w:pPr>
    </w:lvl>
    <w:lvl w:ilvl="1" w:tplc="AEC08126">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0623A48"/>
    <w:multiLevelType w:val="hybridMultilevel"/>
    <w:tmpl w:val="56AA4E6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0BA5C8E"/>
    <w:multiLevelType w:val="hybridMultilevel"/>
    <w:tmpl w:val="91AC08CA"/>
    <w:lvl w:ilvl="0" w:tplc="0409000F">
      <w:start w:val="1"/>
      <w:numFmt w:val="decimal"/>
      <w:lvlText w:val="%1."/>
      <w:lvlJc w:val="left"/>
      <w:pPr>
        <w:tabs>
          <w:tab w:val="num" w:pos="420"/>
        </w:tabs>
        <w:ind w:left="420" w:hanging="420"/>
      </w:pPr>
      <w:rPr>
        <w:rFonts w:hint="default"/>
      </w:rPr>
    </w:lvl>
    <w:lvl w:ilvl="1" w:tplc="5B7615A0" w:tentative="1">
      <w:start w:val="1"/>
      <w:numFmt w:val="bullet"/>
      <w:lvlText w:val=""/>
      <w:lvlJc w:val="left"/>
      <w:pPr>
        <w:tabs>
          <w:tab w:val="num" w:pos="1440"/>
        </w:tabs>
        <w:ind w:left="1440" w:hanging="360"/>
      </w:pPr>
      <w:rPr>
        <w:rFonts w:ascii="Wingdings" w:hAnsi="Wingdings" w:hint="default"/>
      </w:rPr>
    </w:lvl>
    <w:lvl w:ilvl="2" w:tplc="DA5EC6B2" w:tentative="1">
      <w:start w:val="1"/>
      <w:numFmt w:val="bullet"/>
      <w:lvlText w:val=""/>
      <w:lvlJc w:val="left"/>
      <w:pPr>
        <w:tabs>
          <w:tab w:val="num" w:pos="2160"/>
        </w:tabs>
        <w:ind w:left="2160" w:hanging="360"/>
      </w:pPr>
      <w:rPr>
        <w:rFonts w:ascii="Wingdings" w:hAnsi="Wingdings" w:hint="default"/>
      </w:rPr>
    </w:lvl>
    <w:lvl w:ilvl="3" w:tplc="0F908408" w:tentative="1">
      <w:start w:val="1"/>
      <w:numFmt w:val="bullet"/>
      <w:lvlText w:val=""/>
      <w:lvlJc w:val="left"/>
      <w:pPr>
        <w:tabs>
          <w:tab w:val="num" w:pos="2880"/>
        </w:tabs>
        <w:ind w:left="2880" w:hanging="360"/>
      </w:pPr>
      <w:rPr>
        <w:rFonts w:ascii="Wingdings" w:hAnsi="Wingdings" w:hint="default"/>
      </w:rPr>
    </w:lvl>
    <w:lvl w:ilvl="4" w:tplc="CE122BCA" w:tentative="1">
      <w:start w:val="1"/>
      <w:numFmt w:val="bullet"/>
      <w:lvlText w:val=""/>
      <w:lvlJc w:val="left"/>
      <w:pPr>
        <w:tabs>
          <w:tab w:val="num" w:pos="3600"/>
        </w:tabs>
        <w:ind w:left="3600" w:hanging="360"/>
      </w:pPr>
      <w:rPr>
        <w:rFonts w:ascii="Wingdings" w:hAnsi="Wingdings" w:hint="default"/>
      </w:rPr>
    </w:lvl>
    <w:lvl w:ilvl="5" w:tplc="31C0F5A4" w:tentative="1">
      <w:start w:val="1"/>
      <w:numFmt w:val="bullet"/>
      <w:lvlText w:val=""/>
      <w:lvlJc w:val="left"/>
      <w:pPr>
        <w:tabs>
          <w:tab w:val="num" w:pos="4320"/>
        </w:tabs>
        <w:ind w:left="4320" w:hanging="360"/>
      </w:pPr>
      <w:rPr>
        <w:rFonts w:ascii="Wingdings" w:hAnsi="Wingdings" w:hint="default"/>
      </w:rPr>
    </w:lvl>
    <w:lvl w:ilvl="6" w:tplc="1E644FF0" w:tentative="1">
      <w:start w:val="1"/>
      <w:numFmt w:val="bullet"/>
      <w:lvlText w:val=""/>
      <w:lvlJc w:val="left"/>
      <w:pPr>
        <w:tabs>
          <w:tab w:val="num" w:pos="5040"/>
        </w:tabs>
        <w:ind w:left="5040" w:hanging="360"/>
      </w:pPr>
      <w:rPr>
        <w:rFonts w:ascii="Wingdings" w:hAnsi="Wingdings" w:hint="default"/>
      </w:rPr>
    </w:lvl>
    <w:lvl w:ilvl="7" w:tplc="0C60025A" w:tentative="1">
      <w:start w:val="1"/>
      <w:numFmt w:val="bullet"/>
      <w:lvlText w:val=""/>
      <w:lvlJc w:val="left"/>
      <w:pPr>
        <w:tabs>
          <w:tab w:val="num" w:pos="5760"/>
        </w:tabs>
        <w:ind w:left="5760" w:hanging="360"/>
      </w:pPr>
      <w:rPr>
        <w:rFonts w:ascii="Wingdings" w:hAnsi="Wingdings" w:hint="default"/>
      </w:rPr>
    </w:lvl>
    <w:lvl w:ilvl="8" w:tplc="B17A4B10" w:tentative="1">
      <w:start w:val="1"/>
      <w:numFmt w:val="bullet"/>
      <w:lvlText w:val=""/>
      <w:lvlJc w:val="left"/>
      <w:pPr>
        <w:tabs>
          <w:tab w:val="num" w:pos="6480"/>
        </w:tabs>
        <w:ind w:left="6480" w:hanging="360"/>
      </w:pPr>
      <w:rPr>
        <w:rFonts w:ascii="Wingdings" w:hAnsi="Wingdings" w:hint="default"/>
      </w:rPr>
    </w:lvl>
  </w:abstractNum>
  <w:abstractNum w:abstractNumId="5">
    <w:nsid w:val="11744483"/>
    <w:multiLevelType w:val="hybridMultilevel"/>
    <w:tmpl w:val="1AAA606C"/>
    <w:lvl w:ilvl="0" w:tplc="76CE2AE6">
      <w:start w:val="1"/>
      <w:numFmt w:val="decimal"/>
      <w:lvlText w:val="%1."/>
      <w:lvlJc w:val="left"/>
      <w:pPr>
        <w:tabs>
          <w:tab w:val="num" w:pos="720"/>
        </w:tabs>
        <w:ind w:left="720" w:hanging="360"/>
      </w:pPr>
    </w:lvl>
    <w:lvl w:ilvl="1" w:tplc="3A94927A" w:tentative="1">
      <w:start w:val="1"/>
      <w:numFmt w:val="decimal"/>
      <w:lvlText w:val="%2."/>
      <w:lvlJc w:val="left"/>
      <w:pPr>
        <w:tabs>
          <w:tab w:val="num" w:pos="1440"/>
        </w:tabs>
        <w:ind w:left="1440" w:hanging="360"/>
      </w:pPr>
    </w:lvl>
    <w:lvl w:ilvl="2" w:tplc="D8E6A8A6" w:tentative="1">
      <w:start w:val="1"/>
      <w:numFmt w:val="decimal"/>
      <w:lvlText w:val="%3."/>
      <w:lvlJc w:val="left"/>
      <w:pPr>
        <w:tabs>
          <w:tab w:val="num" w:pos="2160"/>
        </w:tabs>
        <w:ind w:left="2160" w:hanging="360"/>
      </w:pPr>
    </w:lvl>
    <w:lvl w:ilvl="3" w:tplc="83280B8E" w:tentative="1">
      <w:start w:val="1"/>
      <w:numFmt w:val="decimal"/>
      <w:lvlText w:val="%4."/>
      <w:lvlJc w:val="left"/>
      <w:pPr>
        <w:tabs>
          <w:tab w:val="num" w:pos="2880"/>
        </w:tabs>
        <w:ind w:left="2880" w:hanging="360"/>
      </w:pPr>
    </w:lvl>
    <w:lvl w:ilvl="4" w:tplc="A238C4FA" w:tentative="1">
      <w:start w:val="1"/>
      <w:numFmt w:val="decimal"/>
      <w:lvlText w:val="%5."/>
      <w:lvlJc w:val="left"/>
      <w:pPr>
        <w:tabs>
          <w:tab w:val="num" w:pos="3600"/>
        </w:tabs>
        <w:ind w:left="3600" w:hanging="360"/>
      </w:pPr>
    </w:lvl>
    <w:lvl w:ilvl="5" w:tplc="5D2E0130" w:tentative="1">
      <w:start w:val="1"/>
      <w:numFmt w:val="decimal"/>
      <w:lvlText w:val="%6."/>
      <w:lvlJc w:val="left"/>
      <w:pPr>
        <w:tabs>
          <w:tab w:val="num" w:pos="4320"/>
        </w:tabs>
        <w:ind w:left="4320" w:hanging="360"/>
      </w:pPr>
    </w:lvl>
    <w:lvl w:ilvl="6" w:tplc="D772CBC8" w:tentative="1">
      <w:start w:val="1"/>
      <w:numFmt w:val="decimal"/>
      <w:lvlText w:val="%7."/>
      <w:lvlJc w:val="left"/>
      <w:pPr>
        <w:tabs>
          <w:tab w:val="num" w:pos="5040"/>
        </w:tabs>
        <w:ind w:left="5040" w:hanging="360"/>
      </w:pPr>
    </w:lvl>
    <w:lvl w:ilvl="7" w:tplc="5B2AB472" w:tentative="1">
      <w:start w:val="1"/>
      <w:numFmt w:val="decimal"/>
      <w:lvlText w:val="%8."/>
      <w:lvlJc w:val="left"/>
      <w:pPr>
        <w:tabs>
          <w:tab w:val="num" w:pos="5760"/>
        </w:tabs>
        <w:ind w:left="5760" w:hanging="360"/>
      </w:pPr>
    </w:lvl>
    <w:lvl w:ilvl="8" w:tplc="1FB84C7E" w:tentative="1">
      <w:start w:val="1"/>
      <w:numFmt w:val="decimal"/>
      <w:lvlText w:val="%9."/>
      <w:lvlJc w:val="left"/>
      <w:pPr>
        <w:tabs>
          <w:tab w:val="num" w:pos="6480"/>
        </w:tabs>
        <w:ind w:left="6480" w:hanging="360"/>
      </w:pPr>
    </w:lvl>
  </w:abstractNum>
  <w:abstractNum w:abstractNumId="6">
    <w:nsid w:val="14DC6E18"/>
    <w:multiLevelType w:val="hybridMultilevel"/>
    <w:tmpl w:val="E1B685CE"/>
    <w:lvl w:ilvl="0" w:tplc="AEC08126">
      <w:start w:val="1"/>
      <w:numFmt w:val="decimal"/>
      <w:lvlText w:val="%1."/>
      <w:lvlJc w:val="left"/>
      <w:pPr>
        <w:tabs>
          <w:tab w:val="num" w:pos="780"/>
        </w:tabs>
        <w:ind w:left="780" w:hanging="420"/>
      </w:pPr>
      <w:rPr>
        <w:rFonts w:hint="eastAsia"/>
      </w:rPr>
    </w:lvl>
    <w:lvl w:ilvl="1" w:tplc="FF68EBEE" w:tentative="1">
      <w:start w:val="1"/>
      <w:numFmt w:val="bullet"/>
      <w:lvlText w:val=""/>
      <w:lvlJc w:val="left"/>
      <w:pPr>
        <w:tabs>
          <w:tab w:val="num" w:pos="1440"/>
        </w:tabs>
        <w:ind w:left="1440" w:hanging="360"/>
      </w:pPr>
      <w:rPr>
        <w:rFonts w:ascii="Wingdings" w:hAnsi="Wingdings" w:hint="default"/>
      </w:rPr>
    </w:lvl>
    <w:lvl w:ilvl="2" w:tplc="B818E99C" w:tentative="1">
      <w:start w:val="1"/>
      <w:numFmt w:val="bullet"/>
      <w:lvlText w:val=""/>
      <w:lvlJc w:val="left"/>
      <w:pPr>
        <w:tabs>
          <w:tab w:val="num" w:pos="2160"/>
        </w:tabs>
        <w:ind w:left="2160" w:hanging="360"/>
      </w:pPr>
      <w:rPr>
        <w:rFonts w:ascii="Wingdings" w:hAnsi="Wingdings" w:hint="default"/>
      </w:rPr>
    </w:lvl>
    <w:lvl w:ilvl="3" w:tplc="983498DA" w:tentative="1">
      <w:start w:val="1"/>
      <w:numFmt w:val="bullet"/>
      <w:lvlText w:val=""/>
      <w:lvlJc w:val="left"/>
      <w:pPr>
        <w:tabs>
          <w:tab w:val="num" w:pos="2880"/>
        </w:tabs>
        <w:ind w:left="2880" w:hanging="360"/>
      </w:pPr>
      <w:rPr>
        <w:rFonts w:ascii="Wingdings" w:hAnsi="Wingdings" w:hint="default"/>
      </w:rPr>
    </w:lvl>
    <w:lvl w:ilvl="4" w:tplc="6C36C5F2" w:tentative="1">
      <w:start w:val="1"/>
      <w:numFmt w:val="bullet"/>
      <w:lvlText w:val=""/>
      <w:lvlJc w:val="left"/>
      <w:pPr>
        <w:tabs>
          <w:tab w:val="num" w:pos="3600"/>
        </w:tabs>
        <w:ind w:left="3600" w:hanging="360"/>
      </w:pPr>
      <w:rPr>
        <w:rFonts w:ascii="Wingdings" w:hAnsi="Wingdings" w:hint="default"/>
      </w:rPr>
    </w:lvl>
    <w:lvl w:ilvl="5" w:tplc="4FA61F68" w:tentative="1">
      <w:start w:val="1"/>
      <w:numFmt w:val="bullet"/>
      <w:lvlText w:val=""/>
      <w:lvlJc w:val="left"/>
      <w:pPr>
        <w:tabs>
          <w:tab w:val="num" w:pos="4320"/>
        </w:tabs>
        <w:ind w:left="4320" w:hanging="360"/>
      </w:pPr>
      <w:rPr>
        <w:rFonts w:ascii="Wingdings" w:hAnsi="Wingdings" w:hint="default"/>
      </w:rPr>
    </w:lvl>
    <w:lvl w:ilvl="6" w:tplc="1D06F4EC" w:tentative="1">
      <w:start w:val="1"/>
      <w:numFmt w:val="bullet"/>
      <w:lvlText w:val=""/>
      <w:lvlJc w:val="left"/>
      <w:pPr>
        <w:tabs>
          <w:tab w:val="num" w:pos="5040"/>
        </w:tabs>
        <w:ind w:left="5040" w:hanging="360"/>
      </w:pPr>
      <w:rPr>
        <w:rFonts w:ascii="Wingdings" w:hAnsi="Wingdings" w:hint="default"/>
      </w:rPr>
    </w:lvl>
    <w:lvl w:ilvl="7" w:tplc="C930A9AA" w:tentative="1">
      <w:start w:val="1"/>
      <w:numFmt w:val="bullet"/>
      <w:lvlText w:val=""/>
      <w:lvlJc w:val="left"/>
      <w:pPr>
        <w:tabs>
          <w:tab w:val="num" w:pos="5760"/>
        </w:tabs>
        <w:ind w:left="5760" w:hanging="360"/>
      </w:pPr>
      <w:rPr>
        <w:rFonts w:ascii="Wingdings" w:hAnsi="Wingdings" w:hint="default"/>
      </w:rPr>
    </w:lvl>
    <w:lvl w:ilvl="8" w:tplc="5F442378" w:tentative="1">
      <w:start w:val="1"/>
      <w:numFmt w:val="bullet"/>
      <w:lvlText w:val=""/>
      <w:lvlJc w:val="left"/>
      <w:pPr>
        <w:tabs>
          <w:tab w:val="num" w:pos="6480"/>
        </w:tabs>
        <w:ind w:left="6480" w:hanging="360"/>
      </w:pPr>
      <w:rPr>
        <w:rFonts w:ascii="Wingdings" w:hAnsi="Wingdings" w:hint="default"/>
      </w:rPr>
    </w:lvl>
  </w:abstractNum>
  <w:abstractNum w:abstractNumId="7">
    <w:nsid w:val="1503482C"/>
    <w:multiLevelType w:val="hybridMultilevel"/>
    <w:tmpl w:val="13DC4ABA"/>
    <w:lvl w:ilvl="0" w:tplc="1110FCAE">
      <w:start w:val="1"/>
      <w:numFmt w:val="bullet"/>
      <w:lvlText w:val="•"/>
      <w:lvlJc w:val="left"/>
      <w:pPr>
        <w:tabs>
          <w:tab w:val="num" w:pos="720"/>
        </w:tabs>
        <w:ind w:left="720" w:hanging="360"/>
      </w:pPr>
      <w:rPr>
        <w:rFonts w:ascii="宋体" w:hAnsi="宋体" w:hint="default"/>
      </w:rPr>
    </w:lvl>
    <w:lvl w:ilvl="1" w:tplc="32683EA8" w:tentative="1">
      <w:start w:val="1"/>
      <w:numFmt w:val="bullet"/>
      <w:lvlText w:val="•"/>
      <w:lvlJc w:val="left"/>
      <w:pPr>
        <w:tabs>
          <w:tab w:val="num" w:pos="1440"/>
        </w:tabs>
        <w:ind w:left="1440" w:hanging="360"/>
      </w:pPr>
      <w:rPr>
        <w:rFonts w:ascii="宋体" w:hAnsi="宋体" w:hint="default"/>
      </w:rPr>
    </w:lvl>
    <w:lvl w:ilvl="2" w:tplc="3710CDA2" w:tentative="1">
      <w:start w:val="1"/>
      <w:numFmt w:val="bullet"/>
      <w:lvlText w:val="•"/>
      <w:lvlJc w:val="left"/>
      <w:pPr>
        <w:tabs>
          <w:tab w:val="num" w:pos="2160"/>
        </w:tabs>
        <w:ind w:left="2160" w:hanging="360"/>
      </w:pPr>
      <w:rPr>
        <w:rFonts w:ascii="宋体" w:hAnsi="宋体" w:hint="default"/>
      </w:rPr>
    </w:lvl>
    <w:lvl w:ilvl="3" w:tplc="78A4B25C" w:tentative="1">
      <w:start w:val="1"/>
      <w:numFmt w:val="bullet"/>
      <w:lvlText w:val="•"/>
      <w:lvlJc w:val="left"/>
      <w:pPr>
        <w:tabs>
          <w:tab w:val="num" w:pos="2880"/>
        </w:tabs>
        <w:ind w:left="2880" w:hanging="360"/>
      </w:pPr>
      <w:rPr>
        <w:rFonts w:ascii="宋体" w:hAnsi="宋体" w:hint="default"/>
      </w:rPr>
    </w:lvl>
    <w:lvl w:ilvl="4" w:tplc="075EE29C" w:tentative="1">
      <w:start w:val="1"/>
      <w:numFmt w:val="bullet"/>
      <w:lvlText w:val="•"/>
      <w:lvlJc w:val="left"/>
      <w:pPr>
        <w:tabs>
          <w:tab w:val="num" w:pos="3600"/>
        </w:tabs>
        <w:ind w:left="3600" w:hanging="360"/>
      </w:pPr>
      <w:rPr>
        <w:rFonts w:ascii="宋体" w:hAnsi="宋体" w:hint="default"/>
      </w:rPr>
    </w:lvl>
    <w:lvl w:ilvl="5" w:tplc="168A06C8" w:tentative="1">
      <w:start w:val="1"/>
      <w:numFmt w:val="bullet"/>
      <w:lvlText w:val="•"/>
      <w:lvlJc w:val="left"/>
      <w:pPr>
        <w:tabs>
          <w:tab w:val="num" w:pos="4320"/>
        </w:tabs>
        <w:ind w:left="4320" w:hanging="360"/>
      </w:pPr>
      <w:rPr>
        <w:rFonts w:ascii="宋体" w:hAnsi="宋体" w:hint="default"/>
      </w:rPr>
    </w:lvl>
    <w:lvl w:ilvl="6" w:tplc="77A801FC" w:tentative="1">
      <w:start w:val="1"/>
      <w:numFmt w:val="bullet"/>
      <w:lvlText w:val="•"/>
      <w:lvlJc w:val="left"/>
      <w:pPr>
        <w:tabs>
          <w:tab w:val="num" w:pos="5040"/>
        </w:tabs>
        <w:ind w:left="5040" w:hanging="360"/>
      </w:pPr>
      <w:rPr>
        <w:rFonts w:ascii="宋体" w:hAnsi="宋体" w:hint="default"/>
      </w:rPr>
    </w:lvl>
    <w:lvl w:ilvl="7" w:tplc="9AE609A0" w:tentative="1">
      <w:start w:val="1"/>
      <w:numFmt w:val="bullet"/>
      <w:lvlText w:val="•"/>
      <w:lvlJc w:val="left"/>
      <w:pPr>
        <w:tabs>
          <w:tab w:val="num" w:pos="5760"/>
        </w:tabs>
        <w:ind w:left="5760" w:hanging="360"/>
      </w:pPr>
      <w:rPr>
        <w:rFonts w:ascii="宋体" w:hAnsi="宋体" w:hint="default"/>
      </w:rPr>
    </w:lvl>
    <w:lvl w:ilvl="8" w:tplc="B3484952" w:tentative="1">
      <w:start w:val="1"/>
      <w:numFmt w:val="bullet"/>
      <w:lvlText w:val="•"/>
      <w:lvlJc w:val="left"/>
      <w:pPr>
        <w:tabs>
          <w:tab w:val="num" w:pos="6480"/>
        </w:tabs>
        <w:ind w:left="6480" w:hanging="360"/>
      </w:pPr>
      <w:rPr>
        <w:rFonts w:ascii="宋体" w:hAnsi="宋体" w:hint="default"/>
      </w:rPr>
    </w:lvl>
  </w:abstractNum>
  <w:abstractNum w:abstractNumId="8">
    <w:nsid w:val="1AF566C9"/>
    <w:multiLevelType w:val="hybridMultilevel"/>
    <w:tmpl w:val="FE14E9D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0E640EE"/>
    <w:multiLevelType w:val="hybridMultilevel"/>
    <w:tmpl w:val="4A7CED3A"/>
    <w:lvl w:ilvl="0" w:tplc="0409000F">
      <w:start w:val="1"/>
      <w:numFmt w:val="decimal"/>
      <w:lvlText w:val="%1."/>
      <w:lvlJc w:val="left"/>
      <w:pPr>
        <w:tabs>
          <w:tab w:val="num" w:pos="420"/>
        </w:tabs>
        <w:ind w:left="420" w:hanging="420"/>
      </w:pPr>
      <w:rPr>
        <w:rFonts w:hint="default"/>
      </w:rPr>
    </w:lvl>
    <w:lvl w:ilvl="1" w:tplc="DE560CEE" w:tentative="1">
      <w:start w:val="1"/>
      <w:numFmt w:val="bullet"/>
      <w:lvlText w:val=""/>
      <w:lvlJc w:val="left"/>
      <w:pPr>
        <w:tabs>
          <w:tab w:val="num" w:pos="1440"/>
        </w:tabs>
        <w:ind w:left="1440" w:hanging="360"/>
      </w:pPr>
      <w:rPr>
        <w:rFonts w:ascii="Wingdings" w:hAnsi="Wingdings" w:hint="default"/>
      </w:rPr>
    </w:lvl>
    <w:lvl w:ilvl="2" w:tplc="62E8BBFE" w:tentative="1">
      <w:start w:val="1"/>
      <w:numFmt w:val="bullet"/>
      <w:lvlText w:val=""/>
      <w:lvlJc w:val="left"/>
      <w:pPr>
        <w:tabs>
          <w:tab w:val="num" w:pos="2160"/>
        </w:tabs>
        <w:ind w:left="2160" w:hanging="360"/>
      </w:pPr>
      <w:rPr>
        <w:rFonts w:ascii="Wingdings" w:hAnsi="Wingdings" w:hint="default"/>
      </w:rPr>
    </w:lvl>
    <w:lvl w:ilvl="3" w:tplc="84E846CA" w:tentative="1">
      <w:start w:val="1"/>
      <w:numFmt w:val="bullet"/>
      <w:lvlText w:val=""/>
      <w:lvlJc w:val="left"/>
      <w:pPr>
        <w:tabs>
          <w:tab w:val="num" w:pos="2880"/>
        </w:tabs>
        <w:ind w:left="2880" w:hanging="360"/>
      </w:pPr>
      <w:rPr>
        <w:rFonts w:ascii="Wingdings" w:hAnsi="Wingdings" w:hint="default"/>
      </w:rPr>
    </w:lvl>
    <w:lvl w:ilvl="4" w:tplc="48BE2274" w:tentative="1">
      <w:start w:val="1"/>
      <w:numFmt w:val="bullet"/>
      <w:lvlText w:val=""/>
      <w:lvlJc w:val="left"/>
      <w:pPr>
        <w:tabs>
          <w:tab w:val="num" w:pos="3600"/>
        </w:tabs>
        <w:ind w:left="3600" w:hanging="360"/>
      </w:pPr>
      <w:rPr>
        <w:rFonts w:ascii="Wingdings" w:hAnsi="Wingdings" w:hint="default"/>
      </w:rPr>
    </w:lvl>
    <w:lvl w:ilvl="5" w:tplc="3404EA20" w:tentative="1">
      <w:start w:val="1"/>
      <w:numFmt w:val="bullet"/>
      <w:lvlText w:val=""/>
      <w:lvlJc w:val="left"/>
      <w:pPr>
        <w:tabs>
          <w:tab w:val="num" w:pos="4320"/>
        </w:tabs>
        <w:ind w:left="4320" w:hanging="360"/>
      </w:pPr>
      <w:rPr>
        <w:rFonts w:ascii="Wingdings" w:hAnsi="Wingdings" w:hint="default"/>
      </w:rPr>
    </w:lvl>
    <w:lvl w:ilvl="6" w:tplc="4EF47A32" w:tentative="1">
      <w:start w:val="1"/>
      <w:numFmt w:val="bullet"/>
      <w:lvlText w:val=""/>
      <w:lvlJc w:val="left"/>
      <w:pPr>
        <w:tabs>
          <w:tab w:val="num" w:pos="5040"/>
        </w:tabs>
        <w:ind w:left="5040" w:hanging="360"/>
      </w:pPr>
      <w:rPr>
        <w:rFonts w:ascii="Wingdings" w:hAnsi="Wingdings" w:hint="default"/>
      </w:rPr>
    </w:lvl>
    <w:lvl w:ilvl="7" w:tplc="71D0AEEA" w:tentative="1">
      <w:start w:val="1"/>
      <w:numFmt w:val="bullet"/>
      <w:lvlText w:val=""/>
      <w:lvlJc w:val="left"/>
      <w:pPr>
        <w:tabs>
          <w:tab w:val="num" w:pos="5760"/>
        </w:tabs>
        <w:ind w:left="5760" w:hanging="360"/>
      </w:pPr>
      <w:rPr>
        <w:rFonts w:ascii="Wingdings" w:hAnsi="Wingdings" w:hint="default"/>
      </w:rPr>
    </w:lvl>
    <w:lvl w:ilvl="8" w:tplc="B5F2ADFE" w:tentative="1">
      <w:start w:val="1"/>
      <w:numFmt w:val="bullet"/>
      <w:lvlText w:val=""/>
      <w:lvlJc w:val="left"/>
      <w:pPr>
        <w:tabs>
          <w:tab w:val="num" w:pos="6480"/>
        </w:tabs>
        <w:ind w:left="6480" w:hanging="360"/>
      </w:pPr>
      <w:rPr>
        <w:rFonts w:ascii="Wingdings" w:hAnsi="Wingdings" w:hint="default"/>
      </w:rPr>
    </w:lvl>
  </w:abstractNum>
  <w:abstractNum w:abstractNumId="10">
    <w:nsid w:val="215E5E29"/>
    <w:multiLevelType w:val="hybridMultilevel"/>
    <w:tmpl w:val="41AA786E"/>
    <w:lvl w:ilvl="0" w:tplc="0409000F">
      <w:start w:val="1"/>
      <w:numFmt w:val="decimal"/>
      <w:lvlText w:val="%1."/>
      <w:lvlJc w:val="left"/>
      <w:pPr>
        <w:tabs>
          <w:tab w:val="num" w:pos="780"/>
        </w:tabs>
        <w:ind w:left="780" w:hanging="420"/>
      </w:pPr>
      <w:rPr>
        <w:rFonts w:hint="default"/>
      </w:rPr>
    </w:lvl>
    <w:lvl w:ilvl="1" w:tplc="32683EA8" w:tentative="1">
      <w:start w:val="1"/>
      <w:numFmt w:val="bullet"/>
      <w:lvlText w:val="•"/>
      <w:lvlJc w:val="left"/>
      <w:pPr>
        <w:tabs>
          <w:tab w:val="num" w:pos="1440"/>
        </w:tabs>
        <w:ind w:left="1440" w:hanging="360"/>
      </w:pPr>
      <w:rPr>
        <w:rFonts w:ascii="宋体" w:hAnsi="宋体" w:hint="default"/>
      </w:rPr>
    </w:lvl>
    <w:lvl w:ilvl="2" w:tplc="3710CDA2" w:tentative="1">
      <w:start w:val="1"/>
      <w:numFmt w:val="bullet"/>
      <w:lvlText w:val="•"/>
      <w:lvlJc w:val="left"/>
      <w:pPr>
        <w:tabs>
          <w:tab w:val="num" w:pos="2160"/>
        </w:tabs>
        <w:ind w:left="2160" w:hanging="360"/>
      </w:pPr>
      <w:rPr>
        <w:rFonts w:ascii="宋体" w:hAnsi="宋体" w:hint="default"/>
      </w:rPr>
    </w:lvl>
    <w:lvl w:ilvl="3" w:tplc="78A4B25C" w:tentative="1">
      <w:start w:val="1"/>
      <w:numFmt w:val="bullet"/>
      <w:lvlText w:val="•"/>
      <w:lvlJc w:val="left"/>
      <w:pPr>
        <w:tabs>
          <w:tab w:val="num" w:pos="2880"/>
        </w:tabs>
        <w:ind w:left="2880" w:hanging="360"/>
      </w:pPr>
      <w:rPr>
        <w:rFonts w:ascii="宋体" w:hAnsi="宋体" w:hint="default"/>
      </w:rPr>
    </w:lvl>
    <w:lvl w:ilvl="4" w:tplc="075EE29C" w:tentative="1">
      <w:start w:val="1"/>
      <w:numFmt w:val="bullet"/>
      <w:lvlText w:val="•"/>
      <w:lvlJc w:val="left"/>
      <w:pPr>
        <w:tabs>
          <w:tab w:val="num" w:pos="3600"/>
        </w:tabs>
        <w:ind w:left="3600" w:hanging="360"/>
      </w:pPr>
      <w:rPr>
        <w:rFonts w:ascii="宋体" w:hAnsi="宋体" w:hint="default"/>
      </w:rPr>
    </w:lvl>
    <w:lvl w:ilvl="5" w:tplc="168A06C8" w:tentative="1">
      <w:start w:val="1"/>
      <w:numFmt w:val="bullet"/>
      <w:lvlText w:val="•"/>
      <w:lvlJc w:val="left"/>
      <w:pPr>
        <w:tabs>
          <w:tab w:val="num" w:pos="4320"/>
        </w:tabs>
        <w:ind w:left="4320" w:hanging="360"/>
      </w:pPr>
      <w:rPr>
        <w:rFonts w:ascii="宋体" w:hAnsi="宋体" w:hint="default"/>
      </w:rPr>
    </w:lvl>
    <w:lvl w:ilvl="6" w:tplc="77A801FC" w:tentative="1">
      <w:start w:val="1"/>
      <w:numFmt w:val="bullet"/>
      <w:lvlText w:val="•"/>
      <w:lvlJc w:val="left"/>
      <w:pPr>
        <w:tabs>
          <w:tab w:val="num" w:pos="5040"/>
        </w:tabs>
        <w:ind w:left="5040" w:hanging="360"/>
      </w:pPr>
      <w:rPr>
        <w:rFonts w:ascii="宋体" w:hAnsi="宋体" w:hint="default"/>
      </w:rPr>
    </w:lvl>
    <w:lvl w:ilvl="7" w:tplc="9AE609A0" w:tentative="1">
      <w:start w:val="1"/>
      <w:numFmt w:val="bullet"/>
      <w:lvlText w:val="•"/>
      <w:lvlJc w:val="left"/>
      <w:pPr>
        <w:tabs>
          <w:tab w:val="num" w:pos="5760"/>
        </w:tabs>
        <w:ind w:left="5760" w:hanging="360"/>
      </w:pPr>
      <w:rPr>
        <w:rFonts w:ascii="宋体" w:hAnsi="宋体" w:hint="default"/>
      </w:rPr>
    </w:lvl>
    <w:lvl w:ilvl="8" w:tplc="B3484952" w:tentative="1">
      <w:start w:val="1"/>
      <w:numFmt w:val="bullet"/>
      <w:lvlText w:val="•"/>
      <w:lvlJc w:val="left"/>
      <w:pPr>
        <w:tabs>
          <w:tab w:val="num" w:pos="6480"/>
        </w:tabs>
        <w:ind w:left="6480" w:hanging="360"/>
      </w:pPr>
      <w:rPr>
        <w:rFonts w:ascii="宋体" w:hAnsi="宋体" w:hint="default"/>
      </w:rPr>
    </w:lvl>
  </w:abstractNum>
  <w:abstractNum w:abstractNumId="11">
    <w:nsid w:val="24562D4E"/>
    <w:multiLevelType w:val="hybridMultilevel"/>
    <w:tmpl w:val="9F86531C"/>
    <w:lvl w:ilvl="0" w:tplc="0409000F">
      <w:start w:val="1"/>
      <w:numFmt w:val="decimal"/>
      <w:lvlText w:val="%1."/>
      <w:lvlJc w:val="left"/>
      <w:pPr>
        <w:tabs>
          <w:tab w:val="num" w:pos="780"/>
        </w:tabs>
        <w:ind w:left="780" w:hanging="420"/>
      </w:pPr>
      <w:rPr>
        <w:rFonts w:hint="default"/>
      </w:rPr>
    </w:lvl>
    <w:lvl w:ilvl="1" w:tplc="7F9AD396" w:tentative="1">
      <w:start w:val="1"/>
      <w:numFmt w:val="bullet"/>
      <w:lvlText w:val=""/>
      <w:lvlJc w:val="left"/>
      <w:pPr>
        <w:tabs>
          <w:tab w:val="num" w:pos="1440"/>
        </w:tabs>
        <w:ind w:left="1440" w:hanging="360"/>
      </w:pPr>
      <w:rPr>
        <w:rFonts w:ascii="Wingdings" w:hAnsi="Wingdings" w:hint="default"/>
      </w:rPr>
    </w:lvl>
    <w:lvl w:ilvl="2" w:tplc="D99CE864" w:tentative="1">
      <w:start w:val="1"/>
      <w:numFmt w:val="bullet"/>
      <w:lvlText w:val=""/>
      <w:lvlJc w:val="left"/>
      <w:pPr>
        <w:tabs>
          <w:tab w:val="num" w:pos="2160"/>
        </w:tabs>
        <w:ind w:left="2160" w:hanging="360"/>
      </w:pPr>
      <w:rPr>
        <w:rFonts w:ascii="Wingdings" w:hAnsi="Wingdings" w:hint="default"/>
      </w:rPr>
    </w:lvl>
    <w:lvl w:ilvl="3" w:tplc="F0FC7408" w:tentative="1">
      <w:start w:val="1"/>
      <w:numFmt w:val="bullet"/>
      <w:lvlText w:val=""/>
      <w:lvlJc w:val="left"/>
      <w:pPr>
        <w:tabs>
          <w:tab w:val="num" w:pos="2880"/>
        </w:tabs>
        <w:ind w:left="2880" w:hanging="360"/>
      </w:pPr>
      <w:rPr>
        <w:rFonts w:ascii="Wingdings" w:hAnsi="Wingdings" w:hint="default"/>
      </w:rPr>
    </w:lvl>
    <w:lvl w:ilvl="4" w:tplc="B05C6B86" w:tentative="1">
      <w:start w:val="1"/>
      <w:numFmt w:val="bullet"/>
      <w:lvlText w:val=""/>
      <w:lvlJc w:val="left"/>
      <w:pPr>
        <w:tabs>
          <w:tab w:val="num" w:pos="3600"/>
        </w:tabs>
        <w:ind w:left="3600" w:hanging="360"/>
      </w:pPr>
      <w:rPr>
        <w:rFonts w:ascii="Wingdings" w:hAnsi="Wingdings" w:hint="default"/>
      </w:rPr>
    </w:lvl>
    <w:lvl w:ilvl="5" w:tplc="856CEA64" w:tentative="1">
      <w:start w:val="1"/>
      <w:numFmt w:val="bullet"/>
      <w:lvlText w:val=""/>
      <w:lvlJc w:val="left"/>
      <w:pPr>
        <w:tabs>
          <w:tab w:val="num" w:pos="4320"/>
        </w:tabs>
        <w:ind w:left="4320" w:hanging="360"/>
      </w:pPr>
      <w:rPr>
        <w:rFonts w:ascii="Wingdings" w:hAnsi="Wingdings" w:hint="default"/>
      </w:rPr>
    </w:lvl>
    <w:lvl w:ilvl="6" w:tplc="BBF65952" w:tentative="1">
      <w:start w:val="1"/>
      <w:numFmt w:val="bullet"/>
      <w:lvlText w:val=""/>
      <w:lvlJc w:val="left"/>
      <w:pPr>
        <w:tabs>
          <w:tab w:val="num" w:pos="5040"/>
        </w:tabs>
        <w:ind w:left="5040" w:hanging="360"/>
      </w:pPr>
      <w:rPr>
        <w:rFonts w:ascii="Wingdings" w:hAnsi="Wingdings" w:hint="default"/>
      </w:rPr>
    </w:lvl>
    <w:lvl w:ilvl="7" w:tplc="28B61E18" w:tentative="1">
      <w:start w:val="1"/>
      <w:numFmt w:val="bullet"/>
      <w:lvlText w:val=""/>
      <w:lvlJc w:val="left"/>
      <w:pPr>
        <w:tabs>
          <w:tab w:val="num" w:pos="5760"/>
        </w:tabs>
        <w:ind w:left="5760" w:hanging="360"/>
      </w:pPr>
      <w:rPr>
        <w:rFonts w:ascii="Wingdings" w:hAnsi="Wingdings" w:hint="default"/>
      </w:rPr>
    </w:lvl>
    <w:lvl w:ilvl="8" w:tplc="FDD801CC" w:tentative="1">
      <w:start w:val="1"/>
      <w:numFmt w:val="bullet"/>
      <w:lvlText w:val=""/>
      <w:lvlJc w:val="left"/>
      <w:pPr>
        <w:tabs>
          <w:tab w:val="num" w:pos="6480"/>
        </w:tabs>
        <w:ind w:left="6480" w:hanging="360"/>
      </w:pPr>
      <w:rPr>
        <w:rFonts w:ascii="Wingdings" w:hAnsi="Wingdings" w:hint="default"/>
      </w:rPr>
    </w:lvl>
  </w:abstractNum>
  <w:abstractNum w:abstractNumId="12">
    <w:nsid w:val="278024E9"/>
    <w:multiLevelType w:val="hybridMultilevel"/>
    <w:tmpl w:val="629ED22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9211060"/>
    <w:multiLevelType w:val="hybridMultilevel"/>
    <w:tmpl w:val="C72C60B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92C31AA"/>
    <w:multiLevelType w:val="hybridMultilevel"/>
    <w:tmpl w:val="06205E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BB87225"/>
    <w:multiLevelType w:val="hybridMultilevel"/>
    <w:tmpl w:val="7D34A90C"/>
    <w:lvl w:ilvl="0" w:tplc="B7B2C178">
      <w:start w:val="1"/>
      <w:numFmt w:val="decimal"/>
      <w:lvlText w:val="%1."/>
      <w:lvlJc w:val="left"/>
      <w:pPr>
        <w:tabs>
          <w:tab w:val="num" w:pos="720"/>
        </w:tabs>
        <w:ind w:left="720" w:hanging="360"/>
      </w:pPr>
    </w:lvl>
    <w:lvl w:ilvl="1" w:tplc="9D2C45F4" w:tentative="1">
      <w:start w:val="1"/>
      <w:numFmt w:val="decimal"/>
      <w:lvlText w:val="%2."/>
      <w:lvlJc w:val="left"/>
      <w:pPr>
        <w:tabs>
          <w:tab w:val="num" w:pos="1440"/>
        </w:tabs>
        <w:ind w:left="1440" w:hanging="360"/>
      </w:pPr>
    </w:lvl>
    <w:lvl w:ilvl="2" w:tplc="1A8CF07A" w:tentative="1">
      <w:start w:val="1"/>
      <w:numFmt w:val="decimal"/>
      <w:lvlText w:val="%3."/>
      <w:lvlJc w:val="left"/>
      <w:pPr>
        <w:tabs>
          <w:tab w:val="num" w:pos="2160"/>
        </w:tabs>
        <w:ind w:left="2160" w:hanging="360"/>
      </w:pPr>
    </w:lvl>
    <w:lvl w:ilvl="3" w:tplc="FBC0B4C2" w:tentative="1">
      <w:start w:val="1"/>
      <w:numFmt w:val="decimal"/>
      <w:lvlText w:val="%4."/>
      <w:lvlJc w:val="left"/>
      <w:pPr>
        <w:tabs>
          <w:tab w:val="num" w:pos="2880"/>
        </w:tabs>
        <w:ind w:left="2880" w:hanging="360"/>
      </w:pPr>
    </w:lvl>
    <w:lvl w:ilvl="4" w:tplc="1E6A3AAE" w:tentative="1">
      <w:start w:val="1"/>
      <w:numFmt w:val="decimal"/>
      <w:lvlText w:val="%5."/>
      <w:lvlJc w:val="left"/>
      <w:pPr>
        <w:tabs>
          <w:tab w:val="num" w:pos="3600"/>
        </w:tabs>
        <w:ind w:left="3600" w:hanging="360"/>
      </w:pPr>
    </w:lvl>
    <w:lvl w:ilvl="5" w:tplc="71149476" w:tentative="1">
      <w:start w:val="1"/>
      <w:numFmt w:val="decimal"/>
      <w:lvlText w:val="%6."/>
      <w:lvlJc w:val="left"/>
      <w:pPr>
        <w:tabs>
          <w:tab w:val="num" w:pos="4320"/>
        </w:tabs>
        <w:ind w:left="4320" w:hanging="360"/>
      </w:pPr>
    </w:lvl>
    <w:lvl w:ilvl="6" w:tplc="13D8947C" w:tentative="1">
      <w:start w:val="1"/>
      <w:numFmt w:val="decimal"/>
      <w:lvlText w:val="%7."/>
      <w:lvlJc w:val="left"/>
      <w:pPr>
        <w:tabs>
          <w:tab w:val="num" w:pos="5040"/>
        </w:tabs>
        <w:ind w:left="5040" w:hanging="360"/>
      </w:pPr>
    </w:lvl>
    <w:lvl w:ilvl="7" w:tplc="FD567A04" w:tentative="1">
      <w:start w:val="1"/>
      <w:numFmt w:val="decimal"/>
      <w:lvlText w:val="%8."/>
      <w:lvlJc w:val="left"/>
      <w:pPr>
        <w:tabs>
          <w:tab w:val="num" w:pos="5760"/>
        </w:tabs>
        <w:ind w:left="5760" w:hanging="360"/>
      </w:pPr>
    </w:lvl>
    <w:lvl w:ilvl="8" w:tplc="8020D35C" w:tentative="1">
      <w:start w:val="1"/>
      <w:numFmt w:val="decimal"/>
      <w:lvlText w:val="%9."/>
      <w:lvlJc w:val="left"/>
      <w:pPr>
        <w:tabs>
          <w:tab w:val="num" w:pos="6480"/>
        </w:tabs>
        <w:ind w:left="6480" w:hanging="360"/>
      </w:pPr>
    </w:lvl>
  </w:abstractNum>
  <w:abstractNum w:abstractNumId="16">
    <w:nsid w:val="2ED31EE8"/>
    <w:multiLevelType w:val="hybridMultilevel"/>
    <w:tmpl w:val="21F408EC"/>
    <w:lvl w:ilvl="0" w:tplc="65E6B5A4">
      <w:start w:val="1"/>
      <w:numFmt w:val="decimal"/>
      <w:lvlText w:val="%1."/>
      <w:lvlJc w:val="left"/>
      <w:pPr>
        <w:tabs>
          <w:tab w:val="num" w:pos="720"/>
        </w:tabs>
        <w:ind w:left="720" w:hanging="360"/>
      </w:pPr>
    </w:lvl>
    <w:lvl w:ilvl="1" w:tplc="0409000F">
      <w:start w:val="1"/>
      <w:numFmt w:val="decimal"/>
      <w:lvlText w:val="%2."/>
      <w:lvlJc w:val="left"/>
      <w:pPr>
        <w:tabs>
          <w:tab w:val="num" w:pos="1500"/>
        </w:tabs>
        <w:ind w:left="1500" w:hanging="420"/>
      </w:pPr>
    </w:lvl>
    <w:lvl w:ilvl="2" w:tplc="3514C0B2" w:tentative="1">
      <w:start w:val="1"/>
      <w:numFmt w:val="decimal"/>
      <w:lvlText w:val="%3."/>
      <w:lvlJc w:val="left"/>
      <w:pPr>
        <w:tabs>
          <w:tab w:val="num" w:pos="2160"/>
        </w:tabs>
        <w:ind w:left="2160" w:hanging="360"/>
      </w:pPr>
    </w:lvl>
    <w:lvl w:ilvl="3" w:tplc="22D0CDEA" w:tentative="1">
      <w:start w:val="1"/>
      <w:numFmt w:val="decimal"/>
      <w:lvlText w:val="%4."/>
      <w:lvlJc w:val="left"/>
      <w:pPr>
        <w:tabs>
          <w:tab w:val="num" w:pos="2880"/>
        </w:tabs>
        <w:ind w:left="2880" w:hanging="360"/>
      </w:pPr>
    </w:lvl>
    <w:lvl w:ilvl="4" w:tplc="0450CFB4" w:tentative="1">
      <w:start w:val="1"/>
      <w:numFmt w:val="decimal"/>
      <w:lvlText w:val="%5."/>
      <w:lvlJc w:val="left"/>
      <w:pPr>
        <w:tabs>
          <w:tab w:val="num" w:pos="3600"/>
        </w:tabs>
        <w:ind w:left="3600" w:hanging="360"/>
      </w:pPr>
    </w:lvl>
    <w:lvl w:ilvl="5" w:tplc="C348406A" w:tentative="1">
      <w:start w:val="1"/>
      <w:numFmt w:val="decimal"/>
      <w:lvlText w:val="%6."/>
      <w:lvlJc w:val="left"/>
      <w:pPr>
        <w:tabs>
          <w:tab w:val="num" w:pos="4320"/>
        </w:tabs>
        <w:ind w:left="4320" w:hanging="360"/>
      </w:pPr>
    </w:lvl>
    <w:lvl w:ilvl="6" w:tplc="B70E1DE8" w:tentative="1">
      <w:start w:val="1"/>
      <w:numFmt w:val="decimal"/>
      <w:lvlText w:val="%7."/>
      <w:lvlJc w:val="left"/>
      <w:pPr>
        <w:tabs>
          <w:tab w:val="num" w:pos="5040"/>
        </w:tabs>
        <w:ind w:left="5040" w:hanging="360"/>
      </w:pPr>
    </w:lvl>
    <w:lvl w:ilvl="7" w:tplc="9A2C39A0" w:tentative="1">
      <w:start w:val="1"/>
      <w:numFmt w:val="decimal"/>
      <w:lvlText w:val="%8."/>
      <w:lvlJc w:val="left"/>
      <w:pPr>
        <w:tabs>
          <w:tab w:val="num" w:pos="5760"/>
        </w:tabs>
        <w:ind w:left="5760" w:hanging="360"/>
      </w:pPr>
    </w:lvl>
    <w:lvl w:ilvl="8" w:tplc="33E410E8" w:tentative="1">
      <w:start w:val="1"/>
      <w:numFmt w:val="decimal"/>
      <w:lvlText w:val="%9."/>
      <w:lvlJc w:val="left"/>
      <w:pPr>
        <w:tabs>
          <w:tab w:val="num" w:pos="6480"/>
        </w:tabs>
        <w:ind w:left="6480" w:hanging="360"/>
      </w:pPr>
    </w:lvl>
  </w:abstractNum>
  <w:abstractNum w:abstractNumId="17">
    <w:nsid w:val="2F0D54E2"/>
    <w:multiLevelType w:val="hybridMultilevel"/>
    <w:tmpl w:val="49CC8A5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1E85E30"/>
    <w:multiLevelType w:val="multilevel"/>
    <w:tmpl w:val="13DC4ABA"/>
    <w:lvl w:ilvl="0">
      <w:start w:val="1"/>
      <w:numFmt w:val="bullet"/>
      <w:lvlText w:val="•"/>
      <w:lvlJc w:val="left"/>
      <w:pPr>
        <w:tabs>
          <w:tab w:val="num" w:pos="720"/>
        </w:tabs>
        <w:ind w:left="720" w:hanging="360"/>
      </w:pPr>
      <w:rPr>
        <w:rFonts w:ascii="宋体" w:hAnsi="宋体" w:hint="default"/>
      </w:rPr>
    </w:lvl>
    <w:lvl w:ilvl="1">
      <w:start w:val="1"/>
      <w:numFmt w:val="bullet"/>
      <w:lvlText w:val="•"/>
      <w:lvlJc w:val="left"/>
      <w:pPr>
        <w:tabs>
          <w:tab w:val="num" w:pos="1440"/>
        </w:tabs>
        <w:ind w:left="1440" w:hanging="360"/>
      </w:pPr>
      <w:rPr>
        <w:rFonts w:ascii="宋体" w:hAnsi="宋体" w:hint="default"/>
      </w:rPr>
    </w:lvl>
    <w:lvl w:ilvl="2">
      <w:start w:val="1"/>
      <w:numFmt w:val="bullet"/>
      <w:lvlText w:val="•"/>
      <w:lvlJc w:val="left"/>
      <w:pPr>
        <w:tabs>
          <w:tab w:val="num" w:pos="2160"/>
        </w:tabs>
        <w:ind w:left="2160" w:hanging="360"/>
      </w:pPr>
      <w:rPr>
        <w:rFonts w:ascii="宋体" w:hAnsi="宋体" w:hint="default"/>
      </w:rPr>
    </w:lvl>
    <w:lvl w:ilvl="3">
      <w:start w:val="1"/>
      <w:numFmt w:val="bullet"/>
      <w:lvlText w:val="•"/>
      <w:lvlJc w:val="left"/>
      <w:pPr>
        <w:tabs>
          <w:tab w:val="num" w:pos="2880"/>
        </w:tabs>
        <w:ind w:left="2880" w:hanging="360"/>
      </w:pPr>
      <w:rPr>
        <w:rFonts w:ascii="宋体" w:hAnsi="宋体" w:hint="default"/>
      </w:rPr>
    </w:lvl>
    <w:lvl w:ilvl="4">
      <w:start w:val="1"/>
      <w:numFmt w:val="bullet"/>
      <w:lvlText w:val="•"/>
      <w:lvlJc w:val="left"/>
      <w:pPr>
        <w:tabs>
          <w:tab w:val="num" w:pos="3600"/>
        </w:tabs>
        <w:ind w:left="3600" w:hanging="360"/>
      </w:pPr>
      <w:rPr>
        <w:rFonts w:ascii="宋体" w:hAnsi="宋体" w:hint="default"/>
      </w:rPr>
    </w:lvl>
    <w:lvl w:ilvl="5">
      <w:start w:val="1"/>
      <w:numFmt w:val="bullet"/>
      <w:lvlText w:val="•"/>
      <w:lvlJc w:val="left"/>
      <w:pPr>
        <w:tabs>
          <w:tab w:val="num" w:pos="4320"/>
        </w:tabs>
        <w:ind w:left="4320" w:hanging="360"/>
      </w:pPr>
      <w:rPr>
        <w:rFonts w:ascii="宋体" w:hAnsi="宋体" w:hint="default"/>
      </w:rPr>
    </w:lvl>
    <w:lvl w:ilvl="6">
      <w:start w:val="1"/>
      <w:numFmt w:val="bullet"/>
      <w:lvlText w:val="•"/>
      <w:lvlJc w:val="left"/>
      <w:pPr>
        <w:tabs>
          <w:tab w:val="num" w:pos="5040"/>
        </w:tabs>
        <w:ind w:left="5040" w:hanging="360"/>
      </w:pPr>
      <w:rPr>
        <w:rFonts w:ascii="宋体" w:hAnsi="宋体" w:hint="default"/>
      </w:rPr>
    </w:lvl>
    <w:lvl w:ilvl="7">
      <w:start w:val="1"/>
      <w:numFmt w:val="bullet"/>
      <w:lvlText w:val="•"/>
      <w:lvlJc w:val="left"/>
      <w:pPr>
        <w:tabs>
          <w:tab w:val="num" w:pos="5760"/>
        </w:tabs>
        <w:ind w:left="5760" w:hanging="360"/>
      </w:pPr>
      <w:rPr>
        <w:rFonts w:ascii="宋体" w:hAnsi="宋体" w:hint="default"/>
      </w:rPr>
    </w:lvl>
    <w:lvl w:ilvl="8">
      <w:start w:val="1"/>
      <w:numFmt w:val="bullet"/>
      <w:lvlText w:val="•"/>
      <w:lvlJc w:val="left"/>
      <w:pPr>
        <w:tabs>
          <w:tab w:val="num" w:pos="6480"/>
        </w:tabs>
        <w:ind w:left="6480" w:hanging="360"/>
      </w:pPr>
      <w:rPr>
        <w:rFonts w:ascii="宋体" w:hAnsi="宋体" w:hint="default"/>
      </w:rPr>
    </w:lvl>
  </w:abstractNum>
  <w:abstractNum w:abstractNumId="19">
    <w:nsid w:val="33AF736A"/>
    <w:multiLevelType w:val="hybridMultilevel"/>
    <w:tmpl w:val="DBCE128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37270A22"/>
    <w:multiLevelType w:val="hybridMultilevel"/>
    <w:tmpl w:val="EF982E8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3A6316F2"/>
    <w:multiLevelType w:val="hybridMultilevel"/>
    <w:tmpl w:val="D73A663A"/>
    <w:lvl w:ilvl="0" w:tplc="BEF412E0">
      <w:start w:val="1"/>
      <w:numFmt w:val="decimal"/>
      <w:lvlText w:val="%1."/>
      <w:lvlJc w:val="left"/>
      <w:pPr>
        <w:tabs>
          <w:tab w:val="num" w:pos="720"/>
        </w:tabs>
        <w:ind w:left="720" w:hanging="360"/>
      </w:pPr>
    </w:lvl>
    <w:lvl w:ilvl="1" w:tplc="0409000F">
      <w:start w:val="1"/>
      <w:numFmt w:val="decimal"/>
      <w:lvlText w:val="%2."/>
      <w:lvlJc w:val="left"/>
      <w:pPr>
        <w:tabs>
          <w:tab w:val="num" w:pos="1500"/>
        </w:tabs>
        <w:ind w:left="1500" w:hanging="420"/>
      </w:pPr>
    </w:lvl>
    <w:lvl w:ilvl="2" w:tplc="524C83DE" w:tentative="1">
      <w:start w:val="1"/>
      <w:numFmt w:val="decimal"/>
      <w:lvlText w:val="%3."/>
      <w:lvlJc w:val="left"/>
      <w:pPr>
        <w:tabs>
          <w:tab w:val="num" w:pos="2160"/>
        </w:tabs>
        <w:ind w:left="2160" w:hanging="360"/>
      </w:pPr>
    </w:lvl>
    <w:lvl w:ilvl="3" w:tplc="5F02569E" w:tentative="1">
      <w:start w:val="1"/>
      <w:numFmt w:val="decimal"/>
      <w:lvlText w:val="%4."/>
      <w:lvlJc w:val="left"/>
      <w:pPr>
        <w:tabs>
          <w:tab w:val="num" w:pos="2880"/>
        </w:tabs>
        <w:ind w:left="2880" w:hanging="360"/>
      </w:pPr>
    </w:lvl>
    <w:lvl w:ilvl="4" w:tplc="68ACF416" w:tentative="1">
      <w:start w:val="1"/>
      <w:numFmt w:val="decimal"/>
      <w:lvlText w:val="%5."/>
      <w:lvlJc w:val="left"/>
      <w:pPr>
        <w:tabs>
          <w:tab w:val="num" w:pos="3600"/>
        </w:tabs>
        <w:ind w:left="3600" w:hanging="360"/>
      </w:pPr>
    </w:lvl>
    <w:lvl w:ilvl="5" w:tplc="710AFC4A" w:tentative="1">
      <w:start w:val="1"/>
      <w:numFmt w:val="decimal"/>
      <w:lvlText w:val="%6."/>
      <w:lvlJc w:val="left"/>
      <w:pPr>
        <w:tabs>
          <w:tab w:val="num" w:pos="4320"/>
        </w:tabs>
        <w:ind w:left="4320" w:hanging="360"/>
      </w:pPr>
    </w:lvl>
    <w:lvl w:ilvl="6" w:tplc="668C66EA" w:tentative="1">
      <w:start w:val="1"/>
      <w:numFmt w:val="decimal"/>
      <w:lvlText w:val="%7."/>
      <w:lvlJc w:val="left"/>
      <w:pPr>
        <w:tabs>
          <w:tab w:val="num" w:pos="5040"/>
        </w:tabs>
        <w:ind w:left="5040" w:hanging="360"/>
      </w:pPr>
    </w:lvl>
    <w:lvl w:ilvl="7" w:tplc="92D22A46" w:tentative="1">
      <w:start w:val="1"/>
      <w:numFmt w:val="decimal"/>
      <w:lvlText w:val="%8."/>
      <w:lvlJc w:val="left"/>
      <w:pPr>
        <w:tabs>
          <w:tab w:val="num" w:pos="5760"/>
        </w:tabs>
        <w:ind w:left="5760" w:hanging="360"/>
      </w:pPr>
    </w:lvl>
    <w:lvl w:ilvl="8" w:tplc="453C7D5E" w:tentative="1">
      <w:start w:val="1"/>
      <w:numFmt w:val="decimal"/>
      <w:lvlText w:val="%9."/>
      <w:lvlJc w:val="left"/>
      <w:pPr>
        <w:tabs>
          <w:tab w:val="num" w:pos="6480"/>
        </w:tabs>
        <w:ind w:left="6480" w:hanging="360"/>
      </w:pPr>
    </w:lvl>
  </w:abstractNum>
  <w:abstractNum w:abstractNumId="22">
    <w:nsid w:val="3B77744C"/>
    <w:multiLevelType w:val="hybridMultilevel"/>
    <w:tmpl w:val="C6F8D1D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3BF73A37"/>
    <w:multiLevelType w:val="hybridMultilevel"/>
    <w:tmpl w:val="FB14C11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437E6A69"/>
    <w:multiLevelType w:val="hybridMultilevel"/>
    <w:tmpl w:val="096AA68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4BC632F5"/>
    <w:multiLevelType w:val="hybridMultilevel"/>
    <w:tmpl w:val="36D019E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4C081ABC"/>
    <w:multiLevelType w:val="hybridMultilevel"/>
    <w:tmpl w:val="96E42F1A"/>
    <w:lvl w:ilvl="0" w:tplc="0409000F">
      <w:start w:val="1"/>
      <w:numFmt w:val="decimal"/>
      <w:lvlText w:val="%1."/>
      <w:lvlJc w:val="left"/>
      <w:pPr>
        <w:tabs>
          <w:tab w:val="num" w:pos="780"/>
        </w:tabs>
        <w:ind w:left="780" w:hanging="420"/>
      </w:pPr>
      <w:rPr>
        <w:rFonts w:hint="default"/>
      </w:rPr>
    </w:lvl>
    <w:lvl w:ilvl="1" w:tplc="3C68AF08" w:tentative="1">
      <w:start w:val="1"/>
      <w:numFmt w:val="bullet"/>
      <w:lvlText w:val=""/>
      <w:lvlJc w:val="left"/>
      <w:pPr>
        <w:tabs>
          <w:tab w:val="num" w:pos="1440"/>
        </w:tabs>
        <w:ind w:left="1440" w:hanging="360"/>
      </w:pPr>
      <w:rPr>
        <w:rFonts w:ascii="Wingdings" w:hAnsi="Wingdings" w:hint="default"/>
      </w:rPr>
    </w:lvl>
    <w:lvl w:ilvl="2" w:tplc="3EEC3EEC" w:tentative="1">
      <w:start w:val="1"/>
      <w:numFmt w:val="bullet"/>
      <w:lvlText w:val=""/>
      <w:lvlJc w:val="left"/>
      <w:pPr>
        <w:tabs>
          <w:tab w:val="num" w:pos="2160"/>
        </w:tabs>
        <w:ind w:left="2160" w:hanging="360"/>
      </w:pPr>
      <w:rPr>
        <w:rFonts w:ascii="Wingdings" w:hAnsi="Wingdings" w:hint="default"/>
      </w:rPr>
    </w:lvl>
    <w:lvl w:ilvl="3" w:tplc="53A69E42" w:tentative="1">
      <w:start w:val="1"/>
      <w:numFmt w:val="bullet"/>
      <w:lvlText w:val=""/>
      <w:lvlJc w:val="left"/>
      <w:pPr>
        <w:tabs>
          <w:tab w:val="num" w:pos="2880"/>
        </w:tabs>
        <w:ind w:left="2880" w:hanging="360"/>
      </w:pPr>
      <w:rPr>
        <w:rFonts w:ascii="Wingdings" w:hAnsi="Wingdings" w:hint="default"/>
      </w:rPr>
    </w:lvl>
    <w:lvl w:ilvl="4" w:tplc="C87A6558" w:tentative="1">
      <w:start w:val="1"/>
      <w:numFmt w:val="bullet"/>
      <w:lvlText w:val=""/>
      <w:lvlJc w:val="left"/>
      <w:pPr>
        <w:tabs>
          <w:tab w:val="num" w:pos="3600"/>
        </w:tabs>
        <w:ind w:left="3600" w:hanging="360"/>
      </w:pPr>
      <w:rPr>
        <w:rFonts w:ascii="Wingdings" w:hAnsi="Wingdings" w:hint="default"/>
      </w:rPr>
    </w:lvl>
    <w:lvl w:ilvl="5" w:tplc="659C68BE" w:tentative="1">
      <w:start w:val="1"/>
      <w:numFmt w:val="bullet"/>
      <w:lvlText w:val=""/>
      <w:lvlJc w:val="left"/>
      <w:pPr>
        <w:tabs>
          <w:tab w:val="num" w:pos="4320"/>
        </w:tabs>
        <w:ind w:left="4320" w:hanging="360"/>
      </w:pPr>
      <w:rPr>
        <w:rFonts w:ascii="Wingdings" w:hAnsi="Wingdings" w:hint="default"/>
      </w:rPr>
    </w:lvl>
    <w:lvl w:ilvl="6" w:tplc="B5AABE02" w:tentative="1">
      <w:start w:val="1"/>
      <w:numFmt w:val="bullet"/>
      <w:lvlText w:val=""/>
      <w:lvlJc w:val="left"/>
      <w:pPr>
        <w:tabs>
          <w:tab w:val="num" w:pos="5040"/>
        </w:tabs>
        <w:ind w:left="5040" w:hanging="360"/>
      </w:pPr>
      <w:rPr>
        <w:rFonts w:ascii="Wingdings" w:hAnsi="Wingdings" w:hint="default"/>
      </w:rPr>
    </w:lvl>
    <w:lvl w:ilvl="7" w:tplc="F4FAAEFC" w:tentative="1">
      <w:start w:val="1"/>
      <w:numFmt w:val="bullet"/>
      <w:lvlText w:val=""/>
      <w:lvlJc w:val="left"/>
      <w:pPr>
        <w:tabs>
          <w:tab w:val="num" w:pos="5760"/>
        </w:tabs>
        <w:ind w:left="5760" w:hanging="360"/>
      </w:pPr>
      <w:rPr>
        <w:rFonts w:ascii="Wingdings" w:hAnsi="Wingdings" w:hint="default"/>
      </w:rPr>
    </w:lvl>
    <w:lvl w:ilvl="8" w:tplc="9C7A850C" w:tentative="1">
      <w:start w:val="1"/>
      <w:numFmt w:val="bullet"/>
      <w:lvlText w:val=""/>
      <w:lvlJc w:val="left"/>
      <w:pPr>
        <w:tabs>
          <w:tab w:val="num" w:pos="6480"/>
        </w:tabs>
        <w:ind w:left="6480" w:hanging="360"/>
      </w:pPr>
      <w:rPr>
        <w:rFonts w:ascii="Wingdings" w:hAnsi="Wingdings" w:hint="default"/>
      </w:rPr>
    </w:lvl>
  </w:abstractNum>
  <w:abstractNum w:abstractNumId="27">
    <w:nsid w:val="4F00012E"/>
    <w:multiLevelType w:val="hybridMultilevel"/>
    <w:tmpl w:val="EDD49B0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0AE7017"/>
    <w:multiLevelType w:val="hybridMultilevel"/>
    <w:tmpl w:val="EFAAD7BA"/>
    <w:lvl w:ilvl="0" w:tplc="4C2EE8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1FA2EE9"/>
    <w:multiLevelType w:val="multilevel"/>
    <w:tmpl w:val="AE8C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38A1D65"/>
    <w:multiLevelType w:val="multilevel"/>
    <w:tmpl w:val="7330873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lvlText w:val="%4."/>
      <w:lvlJc w:val="left"/>
      <w:pPr>
        <w:tabs>
          <w:tab w:val="num" w:pos="420"/>
        </w:tabs>
        <w:ind w:left="420" w:hanging="4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nsid w:val="571E5D77"/>
    <w:multiLevelType w:val="hybridMultilevel"/>
    <w:tmpl w:val="EC784B72"/>
    <w:lvl w:ilvl="0" w:tplc="0409000F">
      <w:start w:val="1"/>
      <w:numFmt w:val="decimal"/>
      <w:lvlText w:val="%1."/>
      <w:lvlJc w:val="left"/>
      <w:pPr>
        <w:tabs>
          <w:tab w:val="num" w:pos="420"/>
        </w:tabs>
        <w:ind w:left="420" w:hanging="420"/>
      </w:pPr>
      <w:rPr>
        <w:rFonts w:hint="default"/>
      </w:rPr>
    </w:lvl>
    <w:lvl w:ilvl="1" w:tplc="7E7CCC0C" w:tentative="1">
      <w:start w:val="1"/>
      <w:numFmt w:val="bullet"/>
      <w:lvlText w:val=""/>
      <w:lvlJc w:val="left"/>
      <w:pPr>
        <w:tabs>
          <w:tab w:val="num" w:pos="1440"/>
        </w:tabs>
        <w:ind w:left="1440" w:hanging="360"/>
      </w:pPr>
      <w:rPr>
        <w:rFonts w:ascii="Wingdings" w:hAnsi="Wingdings" w:hint="default"/>
      </w:rPr>
    </w:lvl>
    <w:lvl w:ilvl="2" w:tplc="5E4ACB12" w:tentative="1">
      <w:start w:val="1"/>
      <w:numFmt w:val="bullet"/>
      <w:lvlText w:val=""/>
      <w:lvlJc w:val="left"/>
      <w:pPr>
        <w:tabs>
          <w:tab w:val="num" w:pos="2160"/>
        </w:tabs>
        <w:ind w:left="2160" w:hanging="360"/>
      </w:pPr>
      <w:rPr>
        <w:rFonts w:ascii="Wingdings" w:hAnsi="Wingdings" w:hint="default"/>
      </w:rPr>
    </w:lvl>
    <w:lvl w:ilvl="3" w:tplc="FDE835DA" w:tentative="1">
      <w:start w:val="1"/>
      <w:numFmt w:val="bullet"/>
      <w:lvlText w:val=""/>
      <w:lvlJc w:val="left"/>
      <w:pPr>
        <w:tabs>
          <w:tab w:val="num" w:pos="2880"/>
        </w:tabs>
        <w:ind w:left="2880" w:hanging="360"/>
      </w:pPr>
      <w:rPr>
        <w:rFonts w:ascii="Wingdings" w:hAnsi="Wingdings" w:hint="default"/>
      </w:rPr>
    </w:lvl>
    <w:lvl w:ilvl="4" w:tplc="6A96894E" w:tentative="1">
      <w:start w:val="1"/>
      <w:numFmt w:val="bullet"/>
      <w:lvlText w:val=""/>
      <w:lvlJc w:val="left"/>
      <w:pPr>
        <w:tabs>
          <w:tab w:val="num" w:pos="3600"/>
        </w:tabs>
        <w:ind w:left="3600" w:hanging="360"/>
      </w:pPr>
      <w:rPr>
        <w:rFonts w:ascii="Wingdings" w:hAnsi="Wingdings" w:hint="default"/>
      </w:rPr>
    </w:lvl>
    <w:lvl w:ilvl="5" w:tplc="0D7227E4" w:tentative="1">
      <w:start w:val="1"/>
      <w:numFmt w:val="bullet"/>
      <w:lvlText w:val=""/>
      <w:lvlJc w:val="left"/>
      <w:pPr>
        <w:tabs>
          <w:tab w:val="num" w:pos="4320"/>
        </w:tabs>
        <w:ind w:left="4320" w:hanging="360"/>
      </w:pPr>
      <w:rPr>
        <w:rFonts w:ascii="Wingdings" w:hAnsi="Wingdings" w:hint="default"/>
      </w:rPr>
    </w:lvl>
    <w:lvl w:ilvl="6" w:tplc="9BB6441E" w:tentative="1">
      <w:start w:val="1"/>
      <w:numFmt w:val="bullet"/>
      <w:lvlText w:val=""/>
      <w:lvlJc w:val="left"/>
      <w:pPr>
        <w:tabs>
          <w:tab w:val="num" w:pos="5040"/>
        </w:tabs>
        <w:ind w:left="5040" w:hanging="360"/>
      </w:pPr>
      <w:rPr>
        <w:rFonts w:ascii="Wingdings" w:hAnsi="Wingdings" w:hint="default"/>
      </w:rPr>
    </w:lvl>
    <w:lvl w:ilvl="7" w:tplc="BFE2D78A" w:tentative="1">
      <w:start w:val="1"/>
      <w:numFmt w:val="bullet"/>
      <w:lvlText w:val=""/>
      <w:lvlJc w:val="left"/>
      <w:pPr>
        <w:tabs>
          <w:tab w:val="num" w:pos="5760"/>
        </w:tabs>
        <w:ind w:left="5760" w:hanging="360"/>
      </w:pPr>
      <w:rPr>
        <w:rFonts w:ascii="Wingdings" w:hAnsi="Wingdings" w:hint="default"/>
      </w:rPr>
    </w:lvl>
    <w:lvl w:ilvl="8" w:tplc="5798BED2" w:tentative="1">
      <w:start w:val="1"/>
      <w:numFmt w:val="bullet"/>
      <w:lvlText w:val=""/>
      <w:lvlJc w:val="left"/>
      <w:pPr>
        <w:tabs>
          <w:tab w:val="num" w:pos="6480"/>
        </w:tabs>
        <w:ind w:left="6480" w:hanging="360"/>
      </w:pPr>
      <w:rPr>
        <w:rFonts w:ascii="Wingdings" w:hAnsi="Wingdings" w:hint="default"/>
      </w:rPr>
    </w:lvl>
  </w:abstractNum>
  <w:abstractNum w:abstractNumId="32">
    <w:nsid w:val="5B1C0A84"/>
    <w:multiLevelType w:val="hybridMultilevel"/>
    <w:tmpl w:val="55344604"/>
    <w:lvl w:ilvl="0" w:tplc="96F23BDC">
      <w:start w:val="1"/>
      <w:numFmt w:val="bullet"/>
      <w:lvlText w:val=""/>
      <w:lvlJc w:val="left"/>
      <w:pPr>
        <w:tabs>
          <w:tab w:val="num" w:pos="720"/>
        </w:tabs>
        <w:ind w:left="720" w:hanging="360"/>
      </w:pPr>
      <w:rPr>
        <w:rFonts w:ascii="Wingdings" w:hAnsi="Wingdings" w:hint="default"/>
      </w:rPr>
    </w:lvl>
    <w:lvl w:ilvl="1" w:tplc="BC3CDF34">
      <w:start w:val="183"/>
      <w:numFmt w:val="bullet"/>
      <w:lvlText w:val=""/>
      <w:lvlJc w:val="left"/>
      <w:pPr>
        <w:tabs>
          <w:tab w:val="num" w:pos="1440"/>
        </w:tabs>
        <w:ind w:left="1440" w:hanging="360"/>
      </w:pPr>
      <w:rPr>
        <w:rFonts w:ascii="Wingdings" w:hAnsi="Wingdings" w:hint="default"/>
      </w:rPr>
    </w:lvl>
    <w:lvl w:ilvl="2" w:tplc="7D943202">
      <w:start w:val="183"/>
      <w:numFmt w:val="bullet"/>
      <w:lvlText w:val="•"/>
      <w:lvlJc w:val="left"/>
      <w:pPr>
        <w:tabs>
          <w:tab w:val="num" w:pos="2160"/>
        </w:tabs>
        <w:ind w:left="2160" w:hanging="360"/>
      </w:pPr>
      <w:rPr>
        <w:rFonts w:ascii="宋体" w:hAnsi="宋体" w:hint="default"/>
      </w:rPr>
    </w:lvl>
    <w:lvl w:ilvl="3" w:tplc="0409000F">
      <w:start w:val="1"/>
      <w:numFmt w:val="decimal"/>
      <w:lvlText w:val="%4."/>
      <w:lvlJc w:val="left"/>
      <w:pPr>
        <w:tabs>
          <w:tab w:val="num" w:pos="2940"/>
        </w:tabs>
        <w:ind w:left="2940" w:hanging="420"/>
      </w:pPr>
      <w:rPr>
        <w:rFonts w:hint="default"/>
      </w:rPr>
    </w:lvl>
    <w:lvl w:ilvl="4" w:tplc="B49EB7CA" w:tentative="1">
      <w:start w:val="1"/>
      <w:numFmt w:val="bullet"/>
      <w:lvlText w:val=""/>
      <w:lvlJc w:val="left"/>
      <w:pPr>
        <w:tabs>
          <w:tab w:val="num" w:pos="3600"/>
        </w:tabs>
        <w:ind w:left="3600" w:hanging="360"/>
      </w:pPr>
      <w:rPr>
        <w:rFonts w:ascii="Wingdings" w:hAnsi="Wingdings" w:hint="default"/>
      </w:rPr>
    </w:lvl>
    <w:lvl w:ilvl="5" w:tplc="7916AC58" w:tentative="1">
      <w:start w:val="1"/>
      <w:numFmt w:val="bullet"/>
      <w:lvlText w:val=""/>
      <w:lvlJc w:val="left"/>
      <w:pPr>
        <w:tabs>
          <w:tab w:val="num" w:pos="4320"/>
        </w:tabs>
        <w:ind w:left="4320" w:hanging="360"/>
      </w:pPr>
      <w:rPr>
        <w:rFonts w:ascii="Wingdings" w:hAnsi="Wingdings" w:hint="default"/>
      </w:rPr>
    </w:lvl>
    <w:lvl w:ilvl="6" w:tplc="47D04E6C" w:tentative="1">
      <w:start w:val="1"/>
      <w:numFmt w:val="bullet"/>
      <w:lvlText w:val=""/>
      <w:lvlJc w:val="left"/>
      <w:pPr>
        <w:tabs>
          <w:tab w:val="num" w:pos="5040"/>
        </w:tabs>
        <w:ind w:left="5040" w:hanging="360"/>
      </w:pPr>
      <w:rPr>
        <w:rFonts w:ascii="Wingdings" w:hAnsi="Wingdings" w:hint="default"/>
      </w:rPr>
    </w:lvl>
    <w:lvl w:ilvl="7" w:tplc="D5860B84" w:tentative="1">
      <w:start w:val="1"/>
      <w:numFmt w:val="bullet"/>
      <w:lvlText w:val=""/>
      <w:lvlJc w:val="left"/>
      <w:pPr>
        <w:tabs>
          <w:tab w:val="num" w:pos="5760"/>
        </w:tabs>
        <w:ind w:left="5760" w:hanging="360"/>
      </w:pPr>
      <w:rPr>
        <w:rFonts w:ascii="Wingdings" w:hAnsi="Wingdings" w:hint="default"/>
      </w:rPr>
    </w:lvl>
    <w:lvl w:ilvl="8" w:tplc="3A44BD0A" w:tentative="1">
      <w:start w:val="1"/>
      <w:numFmt w:val="bullet"/>
      <w:lvlText w:val=""/>
      <w:lvlJc w:val="left"/>
      <w:pPr>
        <w:tabs>
          <w:tab w:val="num" w:pos="6480"/>
        </w:tabs>
        <w:ind w:left="6480" w:hanging="360"/>
      </w:pPr>
      <w:rPr>
        <w:rFonts w:ascii="Wingdings" w:hAnsi="Wingdings" w:hint="default"/>
      </w:rPr>
    </w:lvl>
  </w:abstractNum>
  <w:abstractNum w:abstractNumId="33">
    <w:nsid w:val="5C707A60"/>
    <w:multiLevelType w:val="hybridMultilevel"/>
    <w:tmpl w:val="E99CA28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5C823077"/>
    <w:multiLevelType w:val="hybridMultilevel"/>
    <w:tmpl w:val="F3940E5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5F2B3552"/>
    <w:multiLevelType w:val="hybridMultilevel"/>
    <w:tmpl w:val="9C922E9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nsid w:val="66D71638"/>
    <w:multiLevelType w:val="hybridMultilevel"/>
    <w:tmpl w:val="45AA17C8"/>
    <w:lvl w:ilvl="0" w:tplc="0409000F">
      <w:start w:val="1"/>
      <w:numFmt w:val="decimal"/>
      <w:lvlText w:val="%1."/>
      <w:lvlJc w:val="left"/>
      <w:pPr>
        <w:tabs>
          <w:tab w:val="num" w:pos="780"/>
        </w:tabs>
        <w:ind w:left="780" w:hanging="420"/>
      </w:pPr>
      <w:rPr>
        <w:rFonts w:hint="default"/>
      </w:rPr>
    </w:lvl>
    <w:lvl w:ilvl="1" w:tplc="EE5CC4C6" w:tentative="1">
      <w:start w:val="1"/>
      <w:numFmt w:val="bullet"/>
      <w:lvlText w:val=""/>
      <w:lvlJc w:val="left"/>
      <w:pPr>
        <w:tabs>
          <w:tab w:val="num" w:pos="1440"/>
        </w:tabs>
        <w:ind w:left="1440" w:hanging="360"/>
      </w:pPr>
      <w:rPr>
        <w:rFonts w:ascii="Wingdings" w:hAnsi="Wingdings" w:hint="default"/>
      </w:rPr>
    </w:lvl>
    <w:lvl w:ilvl="2" w:tplc="8118EBC2" w:tentative="1">
      <w:start w:val="1"/>
      <w:numFmt w:val="bullet"/>
      <w:lvlText w:val=""/>
      <w:lvlJc w:val="left"/>
      <w:pPr>
        <w:tabs>
          <w:tab w:val="num" w:pos="2160"/>
        </w:tabs>
        <w:ind w:left="2160" w:hanging="360"/>
      </w:pPr>
      <w:rPr>
        <w:rFonts w:ascii="Wingdings" w:hAnsi="Wingdings" w:hint="default"/>
      </w:rPr>
    </w:lvl>
    <w:lvl w:ilvl="3" w:tplc="FE9EAE88" w:tentative="1">
      <w:start w:val="1"/>
      <w:numFmt w:val="bullet"/>
      <w:lvlText w:val=""/>
      <w:lvlJc w:val="left"/>
      <w:pPr>
        <w:tabs>
          <w:tab w:val="num" w:pos="2880"/>
        </w:tabs>
        <w:ind w:left="2880" w:hanging="360"/>
      </w:pPr>
      <w:rPr>
        <w:rFonts w:ascii="Wingdings" w:hAnsi="Wingdings" w:hint="default"/>
      </w:rPr>
    </w:lvl>
    <w:lvl w:ilvl="4" w:tplc="1E9239D8" w:tentative="1">
      <w:start w:val="1"/>
      <w:numFmt w:val="bullet"/>
      <w:lvlText w:val=""/>
      <w:lvlJc w:val="left"/>
      <w:pPr>
        <w:tabs>
          <w:tab w:val="num" w:pos="3600"/>
        </w:tabs>
        <w:ind w:left="3600" w:hanging="360"/>
      </w:pPr>
      <w:rPr>
        <w:rFonts w:ascii="Wingdings" w:hAnsi="Wingdings" w:hint="default"/>
      </w:rPr>
    </w:lvl>
    <w:lvl w:ilvl="5" w:tplc="9BA47184" w:tentative="1">
      <w:start w:val="1"/>
      <w:numFmt w:val="bullet"/>
      <w:lvlText w:val=""/>
      <w:lvlJc w:val="left"/>
      <w:pPr>
        <w:tabs>
          <w:tab w:val="num" w:pos="4320"/>
        </w:tabs>
        <w:ind w:left="4320" w:hanging="360"/>
      </w:pPr>
      <w:rPr>
        <w:rFonts w:ascii="Wingdings" w:hAnsi="Wingdings" w:hint="default"/>
      </w:rPr>
    </w:lvl>
    <w:lvl w:ilvl="6" w:tplc="33FEF594" w:tentative="1">
      <w:start w:val="1"/>
      <w:numFmt w:val="bullet"/>
      <w:lvlText w:val=""/>
      <w:lvlJc w:val="left"/>
      <w:pPr>
        <w:tabs>
          <w:tab w:val="num" w:pos="5040"/>
        </w:tabs>
        <w:ind w:left="5040" w:hanging="360"/>
      </w:pPr>
      <w:rPr>
        <w:rFonts w:ascii="Wingdings" w:hAnsi="Wingdings" w:hint="default"/>
      </w:rPr>
    </w:lvl>
    <w:lvl w:ilvl="7" w:tplc="EA928CD6" w:tentative="1">
      <w:start w:val="1"/>
      <w:numFmt w:val="bullet"/>
      <w:lvlText w:val=""/>
      <w:lvlJc w:val="left"/>
      <w:pPr>
        <w:tabs>
          <w:tab w:val="num" w:pos="5760"/>
        </w:tabs>
        <w:ind w:left="5760" w:hanging="360"/>
      </w:pPr>
      <w:rPr>
        <w:rFonts w:ascii="Wingdings" w:hAnsi="Wingdings" w:hint="default"/>
      </w:rPr>
    </w:lvl>
    <w:lvl w:ilvl="8" w:tplc="899ED362" w:tentative="1">
      <w:start w:val="1"/>
      <w:numFmt w:val="bullet"/>
      <w:lvlText w:val=""/>
      <w:lvlJc w:val="left"/>
      <w:pPr>
        <w:tabs>
          <w:tab w:val="num" w:pos="6480"/>
        </w:tabs>
        <w:ind w:left="6480" w:hanging="360"/>
      </w:pPr>
      <w:rPr>
        <w:rFonts w:ascii="Wingdings" w:hAnsi="Wingdings" w:hint="default"/>
      </w:rPr>
    </w:lvl>
  </w:abstractNum>
  <w:abstractNum w:abstractNumId="37">
    <w:nsid w:val="66FD4BA8"/>
    <w:multiLevelType w:val="hybridMultilevel"/>
    <w:tmpl w:val="918644A4"/>
    <w:lvl w:ilvl="0" w:tplc="BF92BA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67A57B6E"/>
    <w:multiLevelType w:val="hybridMultilevel"/>
    <w:tmpl w:val="E1DC62D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69C4549A"/>
    <w:multiLevelType w:val="hybridMultilevel"/>
    <w:tmpl w:val="F118EC94"/>
    <w:lvl w:ilvl="0" w:tplc="0409000F">
      <w:start w:val="1"/>
      <w:numFmt w:val="decimal"/>
      <w:lvlText w:val="%1."/>
      <w:lvlJc w:val="left"/>
      <w:pPr>
        <w:tabs>
          <w:tab w:val="num" w:pos="420"/>
        </w:tabs>
        <w:ind w:left="420" w:hanging="420"/>
      </w:p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69D5537A"/>
    <w:multiLevelType w:val="hybridMultilevel"/>
    <w:tmpl w:val="65F021FA"/>
    <w:lvl w:ilvl="0" w:tplc="0409000F">
      <w:start w:val="1"/>
      <w:numFmt w:val="decimal"/>
      <w:lvlText w:val="%1."/>
      <w:lvlJc w:val="left"/>
      <w:pPr>
        <w:tabs>
          <w:tab w:val="num" w:pos="780"/>
        </w:tabs>
        <w:ind w:left="780" w:hanging="420"/>
      </w:pPr>
      <w:rPr>
        <w:rFonts w:hint="default"/>
      </w:rPr>
    </w:lvl>
    <w:lvl w:ilvl="1" w:tplc="46F0F5E4" w:tentative="1">
      <w:start w:val="1"/>
      <w:numFmt w:val="bullet"/>
      <w:lvlText w:val=""/>
      <w:lvlJc w:val="left"/>
      <w:pPr>
        <w:tabs>
          <w:tab w:val="num" w:pos="1440"/>
        </w:tabs>
        <w:ind w:left="1440" w:hanging="360"/>
      </w:pPr>
      <w:rPr>
        <w:rFonts w:ascii="Wingdings" w:hAnsi="Wingdings" w:hint="default"/>
      </w:rPr>
    </w:lvl>
    <w:lvl w:ilvl="2" w:tplc="E228CA30" w:tentative="1">
      <w:start w:val="1"/>
      <w:numFmt w:val="bullet"/>
      <w:lvlText w:val=""/>
      <w:lvlJc w:val="left"/>
      <w:pPr>
        <w:tabs>
          <w:tab w:val="num" w:pos="2160"/>
        </w:tabs>
        <w:ind w:left="2160" w:hanging="360"/>
      </w:pPr>
      <w:rPr>
        <w:rFonts w:ascii="Wingdings" w:hAnsi="Wingdings" w:hint="default"/>
      </w:rPr>
    </w:lvl>
    <w:lvl w:ilvl="3" w:tplc="1236F384" w:tentative="1">
      <w:start w:val="1"/>
      <w:numFmt w:val="bullet"/>
      <w:lvlText w:val=""/>
      <w:lvlJc w:val="left"/>
      <w:pPr>
        <w:tabs>
          <w:tab w:val="num" w:pos="2880"/>
        </w:tabs>
        <w:ind w:left="2880" w:hanging="360"/>
      </w:pPr>
      <w:rPr>
        <w:rFonts w:ascii="Wingdings" w:hAnsi="Wingdings" w:hint="default"/>
      </w:rPr>
    </w:lvl>
    <w:lvl w:ilvl="4" w:tplc="A72CE77E" w:tentative="1">
      <w:start w:val="1"/>
      <w:numFmt w:val="bullet"/>
      <w:lvlText w:val=""/>
      <w:lvlJc w:val="left"/>
      <w:pPr>
        <w:tabs>
          <w:tab w:val="num" w:pos="3600"/>
        </w:tabs>
        <w:ind w:left="3600" w:hanging="360"/>
      </w:pPr>
      <w:rPr>
        <w:rFonts w:ascii="Wingdings" w:hAnsi="Wingdings" w:hint="default"/>
      </w:rPr>
    </w:lvl>
    <w:lvl w:ilvl="5" w:tplc="7DF22292" w:tentative="1">
      <w:start w:val="1"/>
      <w:numFmt w:val="bullet"/>
      <w:lvlText w:val=""/>
      <w:lvlJc w:val="left"/>
      <w:pPr>
        <w:tabs>
          <w:tab w:val="num" w:pos="4320"/>
        </w:tabs>
        <w:ind w:left="4320" w:hanging="360"/>
      </w:pPr>
      <w:rPr>
        <w:rFonts w:ascii="Wingdings" w:hAnsi="Wingdings" w:hint="default"/>
      </w:rPr>
    </w:lvl>
    <w:lvl w:ilvl="6" w:tplc="BA5037D8" w:tentative="1">
      <w:start w:val="1"/>
      <w:numFmt w:val="bullet"/>
      <w:lvlText w:val=""/>
      <w:lvlJc w:val="left"/>
      <w:pPr>
        <w:tabs>
          <w:tab w:val="num" w:pos="5040"/>
        </w:tabs>
        <w:ind w:left="5040" w:hanging="360"/>
      </w:pPr>
      <w:rPr>
        <w:rFonts w:ascii="Wingdings" w:hAnsi="Wingdings" w:hint="default"/>
      </w:rPr>
    </w:lvl>
    <w:lvl w:ilvl="7" w:tplc="B4D84FF4" w:tentative="1">
      <w:start w:val="1"/>
      <w:numFmt w:val="bullet"/>
      <w:lvlText w:val=""/>
      <w:lvlJc w:val="left"/>
      <w:pPr>
        <w:tabs>
          <w:tab w:val="num" w:pos="5760"/>
        </w:tabs>
        <w:ind w:left="5760" w:hanging="360"/>
      </w:pPr>
      <w:rPr>
        <w:rFonts w:ascii="Wingdings" w:hAnsi="Wingdings" w:hint="default"/>
      </w:rPr>
    </w:lvl>
    <w:lvl w:ilvl="8" w:tplc="B6FEAF5A" w:tentative="1">
      <w:start w:val="1"/>
      <w:numFmt w:val="bullet"/>
      <w:lvlText w:val=""/>
      <w:lvlJc w:val="left"/>
      <w:pPr>
        <w:tabs>
          <w:tab w:val="num" w:pos="6480"/>
        </w:tabs>
        <w:ind w:left="6480" w:hanging="360"/>
      </w:pPr>
      <w:rPr>
        <w:rFonts w:ascii="Wingdings" w:hAnsi="Wingdings" w:hint="default"/>
      </w:rPr>
    </w:lvl>
  </w:abstractNum>
  <w:abstractNum w:abstractNumId="41">
    <w:nsid w:val="6B7E04C2"/>
    <w:multiLevelType w:val="multilevel"/>
    <w:tmpl w:val="4AB2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B962D79"/>
    <w:multiLevelType w:val="multilevel"/>
    <w:tmpl w:val="8E82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14B14AC"/>
    <w:multiLevelType w:val="hybridMultilevel"/>
    <w:tmpl w:val="84923728"/>
    <w:lvl w:ilvl="0" w:tplc="466E43EA">
      <w:start w:val="1"/>
      <w:numFmt w:val="decimal"/>
      <w:lvlText w:val="%1."/>
      <w:lvlJc w:val="left"/>
      <w:pPr>
        <w:tabs>
          <w:tab w:val="num" w:pos="720"/>
        </w:tabs>
        <w:ind w:left="720" w:hanging="360"/>
      </w:pPr>
    </w:lvl>
    <w:lvl w:ilvl="1" w:tplc="F2A42646" w:tentative="1">
      <w:start w:val="1"/>
      <w:numFmt w:val="decimal"/>
      <w:lvlText w:val="%2."/>
      <w:lvlJc w:val="left"/>
      <w:pPr>
        <w:tabs>
          <w:tab w:val="num" w:pos="1440"/>
        </w:tabs>
        <w:ind w:left="1440" w:hanging="360"/>
      </w:pPr>
    </w:lvl>
    <w:lvl w:ilvl="2" w:tplc="95E8854E" w:tentative="1">
      <w:start w:val="1"/>
      <w:numFmt w:val="decimal"/>
      <w:lvlText w:val="%3."/>
      <w:lvlJc w:val="left"/>
      <w:pPr>
        <w:tabs>
          <w:tab w:val="num" w:pos="2160"/>
        </w:tabs>
        <w:ind w:left="2160" w:hanging="360"/>
      </w:pPr>
    </w:lvl>
    <w:lvl w:ilvl="3" w:tplc="7770739A" w:tentative="1">
      <w:start w:val="1"/>
      <w:numFmt w:val="decimal"/>
      <w:lvlText w:val="%4."/>
      <w:lvlJc w:val="left"/>
      <w:pPr>
        <w:tabs>
          <w:tab w:val="num" w:pos="2880"/>
        </w:tabs>
        <w:ind w:left="2880" w:hanging="360"/>
      </w:pPr>
    </w:lvl>
    <w:lvl w:ilvl="4" w:tplc="476A0242" w:tentative="1">
      <w:start w:val="1"/>
      <w:numFmt w:val="decimal"/>
      <w:lvlText w:val="%5."/>
      <w:lvlJc w:val="left"/>
      <w:pPr>
        <w:tabs>
          <w:tab w:val="num" w:pos="3600"/>
        </w:tabs>
        <w:ind w:left="3600" w:hanging="360"/>
      </w:pPr>
    </w:lvl>
    <w:lvl w:ilvl="5" w:tplc="E51AAE60" w:tentative="1">
      <w:start w:val="1"/>
      <w:numFmt w:val="decimal"/>
      <w:lvlText w:val="%6."/>
      <w:lvlJc w:val="left"/>
      <w:pPr>
        <w:tabs>
          <w:tab w:val="num" w:pos="4320"/>
        </w:tabs>
        <w:ind w:left="4320" w:hanging="360"/>
      </w:pPr>
    </w:lvl>
    <w:lvl w:ilvl="6" w:tplc="0616CD3A" w:tentative="1">
      <w:start w:val="1"/>
      <w:numFmt w:val="decimal"/>
      <w:lvlText w:val="%7."/>
      <w:lvlJc w:val="left"/>
      <w:pPr>
        <w:tabs>
          <w:tab w:val="num" w:pos="5040"/>
        </w:tabs>
        <w:ind w:left="5040" w:hanging="360"/>
      </w:pPr>
    </w:lvl>
    <w:lvl w:ilvl="7" w:tplc="D60AC81A" w:tentative="1">
      <w:start w:val="1"/>
      <w:numFmt w:val="decimal"/>
      <w:lvlText w:val="%8."/>
      <w:lvlJc w:val="left"/>
      <w:pPr>
        <w:tabs>
          <w:tab w:val="num" w:pos="5760"/>
        </w:tabs>
        <w:ind w:left="5760" w:hanging="360"/>
      </w:pPr>
    </w:lvl>
    <w:lvl w:ilvl="8" w:tplc="20A47C82" w:tentative="1">
      <w:start w:val="1"/>
      <w:numFmt w:val="decimal"/>
      <w:lvlText w:val="%9."/>
      <w:lvlJc w:val="left"/>
      <w:pPr>
        <w:tabs>
          <w:tab w:val="num" w:pos="6480"/>
        </w:tabs>
        <w:ind w:left="6480" w:hanging="360"/>
      </w:pPr>
    </w:lvl>
  </w:abstractNum>
  <w:abstractNum w:abstractNumId="44">
    <w:nsid w:val="744269FC"/>
    <w:multiLevelType w:val="hybridMultilevel"/>
    <w:tmpl w:val="477E197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nsid w:val="76CF4762"/>
    <w:multiLevelType w:val="hybridMultilevel"/>
    <w:tmpl w:val="F7F62884"/>
    <w:lvl w:ilvl="0" w:tplc="DA5EEC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nsid w:val="7F194681"/>
    <w:multiLevelType w:val="hybridMultilevel"/>
    <w:tmpl w:val="144AC12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6"/>
  </w:num>
  <w:num w:numId="2">
    <w:abstractNumId w:val="2"/>
  </w:num>
  <w:num w:numId="3">
    <w:abstractNumId w:val="37"/>
  </w:num>
  <w:num w:numId="4">
    <w:abstractNumId w:val="28"/>
  </w:num>
  <w:num w:numId="5">
    <w:abstractNumId w:val="15"/>
  </w:num>
  <w:num w:numId="6">
    <w:abstractNumId w:val="5"/>
  </w:num>
  <w:num w:numId="7">
    <w:abstractNumId w:val="43"/>
  </w:num>
  <w:num w:numId="8">
    <w:abstractNumId w:val="16"/>
  </w:num>
  <w:num w:numId="9">
    <w:abstractNumId w:val="6"/>
  </w:num>
  <w:num w:numId="10">
    <w:abstractNumId w:val="7"/>
  </w:num>
  <w:num w:numId="11">
    <w:abstractNumId w:val="0"/>
  </w:num>
  <w:num w:numId="12">
    <w:abstractNumId w:val="41"/>
  </w:num>
  <w:num w:numId="13">
    <w:abstractNumId w:val="29"/>
  </w:num>
  <w:num w:numId="14">
    <w:abstractNumId w:val="42"/>
  </w:num>
  <w:num w:numId="15">
    <w:abstractNumId w:val="30"/>
  </w:num>
  <w:num w:numId="16">
    <w:abstractNumId w:val="32"/>
  </w:num>
  <w:num w:numId="17">
    <w:abstractNumId w:val="45"/>
  </w:num>
  <w:num w:numId="18">
    <w:abstractNumId w:val="26"/>
  </w:num>
  <w:num w:numId="19">
    <w:abstractNumId w:val="40"/>
  </w:num>
  <w:num w:numId="20">
    <w:abstractNumId w:val="11"/>
  </w:num>
  <w:num w:numId="21">
    <w:abstractNumId w:val="36"/>
  </w:num>
  <w:num w:numId="22">
    <w:abstractNumId w:val="8"/>
  </w:num>
  <w:num w:numId="23">
    <w:abstractNumId w:val="19"/>
  </w:num>
  <w:num w:numId="24">
    <w:abstractNumId w:val="1"/>
  </w:num>
  <w:num w:numId="25">
    <w:abstractNumId w:val="33"/>
  </w:num>
  <w:num w:numId="26">
    <w:abstractNumId w:val="13"/>
  </w:num>
  <w:num w:numId="27">
    <w:abstractNumId w:val="27"/>
  </w:num>
  <w:num w:numId="28">
    <w:abstractNumId w:val="20"/>
  </w:num>
  <w:num w:numId="29">
    <w:abstractNumId w:val="38"/>
  </w:num>
  <w:num w:numId="30">
    <w:abstractNumId w:val="3"/>
  </w:num>
  <w:num w:numId="31">
    <w:abstractNumId w:val="34"/>
  </w:num>
  <w:num w:numId="32">
    <w:abstractNumId w:val="35"/>
  </w:num>
  <w:num w:numId="33">
    <w:abstractNumId w:val="12"/>
  </w:num>
  <w:num w:numId="34">
    <w:abstractNumId w:val="31"/>
  </w:num>
  <w:num w:numId="35">
    <w:abstractNumId w:val="44"/>
  </w:num>
  <w:num w:numId="36">
    <w:abstractNumId w:val="24"/>
  </w:num>
  <w:num w:numId="37">
    <w:abstractNumId w:val="4"/>
  </w:num>
  <w:num w:numId="38">
    <w:abstractNumId w:val="23"/>
  </w:num>
  <w:num w:numId="39">
    <w:abstractNumId w:val="9"/>
  </w:num>
  <w:num w:numId="40">
    <w:abstractNumId w:val="21"/>
  </w:num>
  <w:num w:numId="41">
    <w:abstractNumId w:val="17"/>
  </w:num>
  <w:num w:numId="42">
    <w:abstractNumId w:val="39"/>
  </w:num>
  <w:num w:numId="43">
    <w:abstractNumId w:val="14"/>
  </w:num>
  <w:num w:numId="44">
    <w:abstractNumId w:val="25"/>
  </w:num>
  <w:num w:numId="45">
    <w:abstractNumId w:val="22"/>
  </w:num>
  <w:num w:numId="46">
    <w:abstractNumId w:val="18"/>
  </w:num>
  <w:num w:numId="4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2DA8"/>
    <w:rsid w:val="00115777"/>
    <w:rsid w:val="00BB2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DA8"/>
    <w:pPr>
      <w:widowControl w:val="0"/>
      <w:jc w:val="both"/>
    </w:pPr>
    <w:rPr>
      <w:rFonts w:ascii="Times New Roman" w:eastAsia="宋体" w:hAnsi="Times New Roman" w:cs="Times New Roman"/>
      <w:szCs w:val="24"/>
    </w:rPr>
  </w:style>
  <w:style w:type="paragraph" w:styleId="1">
    <w:name w:val="heading 1"/>
    <w:basedOn w:val="a"/>
    <w:next w:val="a"/>
    <w:link w:val="1Char"/>
    <w:qFormat/>
    <w:rsid w:val="00BB2DA8"/>
    <w:pPr>
      <w:keepNext/>
      <w:jc w:val="center"/>
      <w:outlineLvl w:val="0"/>
    </w:pPr>
    <w:rPr>
      <w:b/>
      <w:bCs/>
      <w:sz w:val="24"/>
    </w:rPr>
  </w:style>
  <w:style w:type="paragraph" w:styleId="2">
    <w:name w:val="heading 2"/>
    <w:basedOn w:val="a"/>
    <w:next w:val="a"/>
    <w:link w:val="2Char"/>
    <w:qFormat/>
    <w:rsid w:val="00BB2DA8"/>
    <w:pPr>
      <w:keepNext/>
      <w:outlineLvl w:val="1"/>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标题 1 Char"/>
    <w:basedOn w:val="a0"/>
    <w:link w:val="1"/>
    <w:rsid w:val="00BB2DA8"/>
    <w:rPr>
      <w:rFonts w:ascii="Times New Roman" w:eastAsia="宋体" w:hAnsi="Times New Roman" w:cs="Times New Roman"/>
      <w:b/>
      <w:bCs/>
      <w:sz w:val="24"/>
      <w:szCs w:val="24"/>
    </w:rPr>
  </w:style>
  <w:style w:type="character" w:customStyle="1" w:styleId="2Char">
    <w:name w:val="标题 2 Char"/>
    <w:basedOn w:val="a0"/>
    <w:link w:val="2"/>
    <w:rsid w:val="00BB2DA8"/>
    <w:rPr>
      <w:rFonts w:ascii="Times New Roman" w:eastAsia="宋体" w:hAnsi="Times New Roman" w:cs="Times New Roman"/>
      <w:b/>
      <w:bCs/>
      <w:sz w:val="24"/>
      <w:szCs w:val="24"/>
    </w:rPr>
  </w:style>
  <w:style w:type="paragraph" w:styleId="3">
    <w:name w:val="Body Text 3"/>
    <w:basedOn w:val="a"/>
    <w:link w:val="3Char"/>
    <w:rsid w:val="00BB2DA8"/>
    <w:rPr>
      <w:sz w:val="24"/>
      <w:szCs w:val="20"/>
    </w:rPr>
  </w:style>
  <w:style w:type="character" w:customStyle="1" w:styleId="3Char">
    <w:name w:val="正文文本 3 Char"/>
    <w:basedOn w:val="a0"/>
    <w:link w:val="3"/>
    <w:rsid w:val="00BB2DA8"/>
    <w:rPr>
      <w:rFonts w:ascii="Times New Roman" w:eastAsia="宋体" w:hAnsi="Times New Roman" w:cs="Times New Roman"/>
      <w:sz w:val="24"/>
      <w:szCs w:val="20"/>
    </w:rPr>
  </w:style>
  <w:style w:type="paragraph" w:styleId="a3">
    <w:name w:val="footer"/>
    <w:basedOn w:val="a"/>
    <w:link w:val="Char"/>
    <w:rsid w:val="00BB2DA8"/>
    <w:pPr>
      <w:tabs>
        <w:tab w:val="center" w:pos="4153"/>
        <w:tab w:val="right" w:pos="8306"/>
      </w:tabs>
      <w:snapToGrid w:val="0"/>
      <w:jc w:val="left"/>
    </w:pPr>
    <w:rPr>
      <w:sz w:val="18"/>
      <w:szCs w:val="18"/>
    </w:rPr>
  </w:style>
  <w:style w:type="character" w:customStyle="1" w:styleId="Char">
    <w:name w:val="页脚 Char"/>
    <w:basedOn w:val="a0"/>
    <w:link w:val="a3"/>
    <w:rsid w:val="00BB2DA8"/>
    <w:rPr>
      <w:rFonts w:ascii="Times New Roman" w:eastAsia="宋体" w:hAnsi="Times New Roman" w:cs="Times New Roman"/>
      <w:sz w:val="18"/>
      <w:szCs w:val="18"/>
    </w:rPr>
  </w:style>
  <w:style w:type="character" w:styleId="a4">
    <w:name w:val="page number"/>
    <w:basedOn w:val="a0"/>
    <w:rsid w:val="00BB2DA8"/>
  </w:style>
  <w:style w:type="character" w:customStyle="1" w:styleId="cald-definition1">
    <w:name w:val="cald-definition1"/>
    <w:basedOn w:val="a0"/>
    <w:rsid w:val="00BB2DA8"/>
    <w:rPr>
      <w:rFonts w:ascii="Verdana" w:hAnsi="Verdana" w:hint="default"/>
      <w:i w:val="0"/>
      <w:iCs w:val="0"/>
      <w:color w:val="000000"/>
      <w:sz w:val="24"/>
      <w:szCs w:val="24"/>
    </w:rPr>
  </w:style>
  <w:style w:type="character" w:customStyle="1" w:styleId="cald-example1">
    <w:name w:val="cald-example1"/>
    <w:basedOn w:val="a0"/>
    <w:rsid w:val="00BB2DA8"/>
    <w:rPr>
      <w:rFonts w:ascii="Verdana" w:hAnsi="Verdana" w:hint="default"/>
      <w:i/>
      <w:iCs/>
      <w:color w:val="666666"/>
      <w:sz w:val="24"/>
      <w:szCs w:val="24"/>
    </w:rPr>
  </w:style>
  <w:style w:type="character" w:customStyle="1" w:styleId="cald-hword1">
    <w:name w:val="cald-hword1"/>
    <w:basedOn w:val="a0"/>
    <w:rsid w:val="00BB2DA8"/>
    <w:rPr>
      <w:rFonts w:ascii="Verdana" w:hAnsi="Verdana" w:hint="default"/>
      <w:b/>
      <w:bCs/>
      <w:color w:val="005C9C"/>
      <w:sz w:val="27"/>
      <w:szCs w:val="27"/>
    </w:rPr>
  </w:style>
  <w:style w:type="character" w:customStyle="1" w:styleId="cald-word1">
    <w:name w:val="cald-word1"/>
    <w:basedOn w:val="a0"/>
    <w:rsid w:val="00BB2DA8"/>
    <w:rPr>
      <w:rFonts w:ascii="Verdana" w:hAnsi="Verdana" w:hint="default"/>
      <w:b/>
      <w:bCs/>
      <w:color w:val="005C9C"/>
      <w:sz w:val="27"/>
      <w:szCs w:val="27"/>
    </w:rPr>
  </w:style>
  <w:style w:type="character" w:customStyle="1" w:styleId="def-classification1">
    <w:name w:val="def-classification1"/>
    <w:basedOn w:val="a0"/>
    <w:rsid w:val="00BB2DA8"/>
    <w:rPr>
      <w:rFonts w:ascii="Verdana" w:hAnsi="Verdana" w:hint="default"/>
      <w:color w:val="333333"/>
      <w:sz w:val="24"/>
      <w:szCs w:val="24"/>
    </w:rPr>
  </w:style>
  <w:style w:type="character" w:customStyle="1" w:styleId="def-grammar1">
    <w:name w:val="def-grammar1"/>
    <w:basedOn w:val="a0"/>
    <w:rsid w:val="00BB2DA8"/>
    <w:rPr>
      <w:rFonts w:ascii="Verdana" w:hAnsi="Verdana" w:hint="default"/>
      <w:color w:val="333333"/>
      <w:sz w:val="24"/>
      <w:szCs w:val="24"/>
    </w:rPr>
  </w:style>
  <w:style w:type="character" w:customStyle="1" w:styleId="def-label1">
    <w:name w:val="def-label1"/>
    <w:basedOn w:val="a0"/>
    <w:rsid w:val="00BB2DA8"/>
    <w:rPr>
      <w:rFonts w:ascii="Verdana" w:hAnsi="Verdana" w:hint="default"/>
      <w:color w:val="000000"/>
      <w:sz w:val="24"/>
      <w:szCs w:val="24"/>
    </w:rPr>
  </w:style>
  <w:style w:type="paragraph" w:styleId="a5">
    <w:name w:val="Body Text Indent"/>
    <w:basedOn w:val="a"/>
    <w:link w:val="Char0"/>
    <w:rsid w:val="00BB2DA8"/>
    <w:pPr>
      <w:spacing w:after="120"/>
      <w:ind w:leftChars="200" w:left="420"/>
    </w:pPr>
  </w:style>
  <w:style w:type="character" w:customStyle="1" w:styleId="Char0">
    <w:name w:val="正文文本缩进 Char"/>
    <w:basedOn w:val="a0"/>
    <w:link w:val="a5"/>
    <w:rsid w:val="00BB2DA8"/>
    <w:rPr>
      <w:rFonts w:ascii="Times New Roman" w:eastAsia="宋体" w:hAnsi="Times New Roman" w:cs="Times New Roman"/>
      <w:szCs w:val="24"/>
    </w:rPr>
  </w:style>
  <w:style w:type="paragraph" w:styleId="a6">
    <w:name w:val="Normal (Web)"/>
    <w:basedOn w:val="a"/>
    <w:rsid w:val="00BB2DA8"/>
    <w:pPr>
      <w:widowControl/>
      <w:spacing w:before="100" w:beforeAutospacing="1" w:after="100" w:afterAutospacing="1"/>
      <w:jc w:val="left"/>
    </w:pPr>
    <w:rPr>
      <w:rFonts w:ascii="Arial Unicode MS" w:eastAsia="Arial Unicode MS" w:hAnsi="Arial Unicode MS" w:cs="Arial Unicode MS"/>
      <w:color w:val="000000"/>
      <w:kern w:val="0"/>
      <w:sz w:val="24"/>
    </w:rPr>
  </w:style>
  <w:style w:type="character" w:customStyle="1" w:styleId="trans">
    <w:name w:val="trans"/>
    <w:basedOn w:val="a0"/>
    <w:rsid w:val="00BB2DA8"/>
  </w:style>
  <w:style w:type="character" w:customStyle="1" w:styleId="defparentofdefissenseb">
    <w:name w:val="def parentof__def__is__sense_b"/>
    <w:basedOn w:val="a0"/>
    <w:rsid w:val="00BB2DA8"/>
  </w:style>
  <w:style w:type="character" w:styleId="a7">
    <w:name w:val="Strong"/>
    <w:basedOn w:val="a0"/>
    <w:qFormat/>
    <w:rsid w:val="00BB2DA8"/>
    <w:rPr>
      <w:b/>
      <w:bCs/>
      <w:color w:val="005C9C"/>
    </w:rPr>
  </w:style>
  <w:style w:type="character" w:customStyle="1" w:styleId="egparentofegisexamp">
    <w:name w:val="eg parentof__eg__is__examp"/>
    <w:basedOn w:val="a0"/>
    <w:rsid w:val="00BB2DA8"/>
  </w:style>
  <w:style w:type="character" w:customStyle="1" w:styleId="en">
    <w:name w:val="en"/>
    <w:basedOn w:val="a0"/>
    <w:rsid w:val="00BB2DA8"/>
  </w:style>
  <w:style w:type="character" w:customStyle="1" w:styleId="heighlight">
    <w:name w:val="heighlight"/>
    <w:basedOn w:val="a0"/>
    <w:rsid w:val="00BB2DA8"/>
  </w:style>
  <w:style w:type="character" w:customStyle="1" w:styleId="egparentofegisexampegparentofegisexampfirstchild">
    <w:name w:val="eg parentof__eg__is__examp eg parentof__eg__is__examp__firstchild"/>
    <w:basedOn w:val="a0"/>
    <w:rsid w:val="00BB2DA8"/>
  </w:style>
  <w:style w:type="character" w:customStyle="1" w:styleId="word">
    <w:name w:val="word"/>
    <w:basedOn w:val="a0"/>
    <w:rsid w:val="00BB2DA8"/>
  </w:style>
  <w:style w:type="character" w:customStyle="1" w:styleId="gl2">
    <w:name w:val="gl2"/>
    <w:basedOn w:val="a0"/>
    <w:rsid w:val="00BB2DA8"/>
  </w:style>
  <w:style w:type="character" w:customStyle="1" w:styleId="sep">
    <w:name w:val="sep"/>
    <w:basedOn w:val="a0"/>
    <w:rsid w:val="00BB2DA8"/>
  </w:style>
  <w:style w:type="character" w:customStyle="1" w:styleId="illustration1">
    <w:name w:val="illustration1"/>
    <w:basedOn w:val="a0"/>
    <w:rsid w:val="00BB2DA8"/>
    <w:rPr>
      <w:i/>
      <w:iCs/>
      <w:color w:val="226699"/>
    </w:rPr>
  </w:style>
  <w:style w:type="paragraph" w:styleId="a8">
    <w:name w:val="header"/>
    <w:basedOn w:val="a"/>
    <w:link w:val="Char1"/>
    <w:rsid w:val="00BB2DA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rsid w:val="00BB2DA8"/>
    <w:rPr>
      <w:rFonts w:ascii="Times New Roman" w:eastAsia="宋体" w:hAnsi="Times New Roman" w:cs="Times New Roman"/>
      <w:sz w:val="18"/>
      <w:szCs w:val="18"/>
    </w:rPr>
  </w:style>
  <w:style w:type="table" w:styleId="a9">
    <w:name w:val="Table Grid"/>
    <w:basedOn w:val="a1"/>
    <w:rsid w:val="00BB2DA8"/>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2"/>
    <w:semiHidden/>
    <w:rsid w:val="00BB2DA8"/>
    <w:rPr>
      <w:sz w:val="18"/>
      <w:szCs w:val="18"/>
    </w:rPr>
  </w:style>
  <w:style w:type="character" w:customStyle="1" w:styleId="Char2">
    <w:name w:val="批注框文本 Char"/>
    <w:basedOn w:val="a0"/>
    <w:link w:val="aa"/>
    <w:semiHidden/>
    <w:rsid w:val="00BB2DA8"/>
    <w:rPr>
      <w:rFonts w:ascii="Times New Roman" w:eastAsia="宋体" w:hAnsi="Times New Roman" w:cs="Times New Roman"/>
      <w:sz w:val="18"/>
      <w:szCs w:val="18"/>
    </w:rPr>
  </w:style>
  <w:style w:type="character" w:styleId="ab">
    <w:name w:val="Hyperlink"/>
    <w:basedOn w:val="a0"/>
    <w:rsid w:val="00BB2DA8"/>
    <w:rPr>
      <w:color w:val="0000FF"/>
      <w:u w:val="single"/>
    </w:rPr>
  </w:style>
  <w:style w:type="character" w:customStyle="1" w:styleId="contentword2">
    <w:name w:val="content_word2"/>
    <w:basedOn w:val="a0"/>
    <w:rsid w:val="00BB2DA8"/>
  </w:style>
  <w:style w:type="character" w:styleId="ac">
    <w:name w:val="annotation reference"/>
    <w:basedOn w:val="a0"/>
    <w:rsid w:val="00BB2DA8"/>
    <w:rPr>
      <w:sz w:val="21"/>
      <w:szCs w:val="21"/>
    </w:rPr>
  </w:style>
  <w:style w:type="paragraph" w:styleId="ad">
    <w:name w:val="annotation text"/>
    <w:basedOn w:val="a"/>
    <w:link w:val="Char3"/>
    <w:rsid w:val="00BB2DA8"/>
    <w:pPr>
      <w:jc w:val="left"/>
    </w:pPr>
  </w:style>
  <w:style w:type="character" w:customStyle="1" w:styleId="Char3">
    <w:name w:val="批注文字 Char"/>
    <w:basedOn w:val="a0"/>
    <w:link w:val="ad"/>
    <w:rsid w:val="00BB2DA8"/>
    <w:rPr>
      <w:rFonts w:ascii="Times New Roman" w:eastAsia="宋体" w:hAnsi="Times New Roman" w:cs="Times New Roman"/>
      <w:szCs w:val="24"/>
    </w:rPr>
  </w:style>
  <w:style w:type="paragraph" w:styleId="ae">
    <w:name w:val="annotation subject"/>
    <w:basedOn w:val="ad"/>
    <w:next w:val="ad"/>
    <w:link w:val="Char4"/>
    <w:rsid w:val="00BB2DA8"/>
    <w:rPr>
      <w:b/>
      <w:bCs/>
    </w:rPr>
  </w:style>
  <w:style w:type="character" w:customStyle="1" w:styleId="Char4">
    <w:name w:val="批注主题 Char"/>
    <w:basedOn w:val="Char3"/>
    <w:link w:val="ae"/>
    <w:rsid w:val="00BB2DA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1135</Words>
  <Characters>6471</Characters>
  <Application>Microsoft Office Word</Application>
  <DocSecurity>0</DocSecurity>
  <Lines>53</Lines>
  <Paragraphs>15</Paragraphs>
  <ScaleCrop>false</ScaleCrop>
  <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2016-05-16T01:43:00Z</dcterms:created>
  <dcterms:modified xsi:type="dcterms:W3CDTF">2016-05-16T01:47:00Z</dcterms:modified>
</cp:coreProperties>
</file>